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7622" w14:textId="672C48CF" w:rsidR="00191DB0" w:rsidRDefault="00861F2A" w:rsidP="00861F2A">
      <w:pPr>
        <w:pStyle w:val="Vahedeta"/>
        <w:jc w:val="right"/>
        <w:rPr>
          <w:rFonts w:ascii="Times New Roman" w:hAnsi="Times New Roman" w:cs="Times New Roman"/>
          <w:sz w:val="24"/>
          <w:szCs w:val="24"/>
        </w:rPr>
      </w:pPr>
      <w:r>
        <w:rPr>
          <w:rFonts w:ascii="Times New Roman" w:hAnsi="Times New Roman" w:cs="Times New Roman"/>
          <w:sz w:val="24"/>
          <w:szCs w:val="24"/>
        </w:rPr>
        <w:t>EELNÕU</w:t>
      </w:r>
    </w:p>
    <w:p w14:paraId="4BF186BE" w14:textId="4AE7D676" w:rsidR="00861F2A" w:rsidRDefault="00B4097E" w:rsidP="00F232AE">
      <w:pPr>
        <w:pStyle w:val="Vahedeta"/>
        <w:jc w:val="right"/>
        <w:rPr>
          <w:rFonts w:ascii="Times New Roman" w:hAnsi="Times New Roman" w:cs="Times New Roman"/>
          <w:sz w:val="24"/>
          <w:szCs w:val="24"/>
        </w:rPr>
      </w:pPr>
      <w:r>
        <w:rPr>
          <w:rFonts w:ascii="Times New Roman" w:hAnsi="Times New Roman" w:cs="Times New Roman"/>
          <w:sz w:val="24"/>
          <w:szCs w:val="24"/>
        </w:rPr>
        <w:t>30</w:t>
      </w:r>
      <w:r w:rsidR="00861F2A">
        <w:rPr>
          <w:rFonts w:ascii="Times New Roman" w:hAnsi="Times New Roman" w:cs="Times New Roman"/>
          <w:sz w:val="24"/>
          <w:szCs w:val="24"/>
        </w:rPr>
        <w:t>.0</w:t>
      </w:r>
      <w:r w:rsidR="00B57DD9">
        <w:rPr>
          <w:rFonts w:ascii="Times New Roman" w:hAnsi="Times New Roman" w:cs="Times New Roman"/>
          <w:sz w:val="24"/>
          <w:szCs w:val="24"/>
        </w:rPr>
        <w:t>7</w:t>
      </w:r>
      <w:r w:rsidR="00861F2A">
        <w:rPr>
          <w:rFonts w:ascii="Times New Roman" w:hAnsi="Times New Roman" w:cs="Times New Roman"/>
          <w:sz w:val="24"/>
          <w:szCs w:val="24"/>
        </w:rPr>
        <w:t>.202</w:t>
      </w:r>
      <w:r w:rsidR="003A6E8B">
        <w:rPr>
          <w:rFonts w:ascii="Times New Roman" w:hAnsi="Times New Roman" w:cs="Times New Roman"/>
          <w:sz w:val="24"/>
          <w:szCs w:val="24"/>
        </w:rPr>
        <w:t>4</w:t>
      </w:r>
    </w:p>
    <w:p w14:paraId="140A0EFE" w14:textId="77777777" w:rsidR="00861F2A" w:rsidRPr="00F232AE" w:rsidRDefault="00861F2A" w:rsidP="00861F2A">
      <w:pPr>
        <w:pStyle w:val="Vahedeta"/>
        <w:jc w:val="both"/>
        <w:rPr>
          <w:rFonts w:ascii="Times New Roman" w:hAnsi="Times New Roman" w:cs="Times New Roman"/>
          <w:sz w:val="24"/>
          <w:szCs w:val="24"/>
        </w:rPr>
      </w:pPr>
    </w:p>
    <w:p w14:paraId="4234F47C" w14:textId="44818B0A" w:rsidR="00191DB0" w:rsidRPr="00FD426F" w:rsidRDefault="00191DB0" w:rsidP="00F232AE">
      <w:pPr>
        <w:pStyle w:val="Vahedeta"/>
        <w:jc w:val="center"/>
      </w:pPr>
      <w:r w:rsidRPr="00191DB0">
        <w:rPr>
          <w:rFonts w:ascii="Times New Roman" w:eastAsia="Calibri" w:hAnsi="Times New Roman" w:cs="Times New Roman"/>
          <w:b/>
          <w:bCs/>
          <w:sz w:val="32"/>
          <w:szCs w:val="32"/>
        </w:rPr>
        <w:t>Tarbijakaitseseaduse</w:t>
      </w:r>
      <w:r w:rsidR="00944579">
        <w:rPr>
          <w:rFonts w:ascii="Times New Roman" w:eastAsia="Calibri" w:hAnsi="Times New Roman" w:cs="Times New Roman"/>
          <w:b/>
          <w:bCs/>
          <w:sz w:val="32"/>
          <w:szCs w:val="32"/>
        </w:rPr>
        <w:t xml:space="preserve"> </w:t>
      </w:r>
      <w:r w:rsidRPr="00191DB0">
        <w:rPr>
          <w:rFonts w:ascii="Times New Roman" w:eastAsia="Calibri" w:hAnsi="Times New Roman" w:cs="Times New Roman"/>
          <w:b/>
          <w:bCs/>
          <w:sz w:val="32"/>
          <w:szCs w:val="32"/>
        </w:rPr>
        <w:t>muutmise seadus</w:t>
      </w:r>
    </w:p>
    <w:p w14:paraId="3D7A5893" w14:textId="77777777" w:rsidR="00191DB0" w:rsidRDefault="00191DB0" w:rsidP="00F232AE">
      <w:pPr>
        <w:pStyle w:val="Vahedeta"/>
        <w:rPr>
          <w:rFonts w:ascii="Times New Roman" w:hAnsi="Times New Roman" w:cs="Times New Roman"/>
          <w:sz w:val="24"/>
          <w:szCs w:val="24"/>
        </w:rPr>
      </w:pPr>
    </w:p>
    <w:p w14:paraId="47122482" w14:textId="4B3C2426" w:rsidR="00083B24" w:rsidRDefault="00083B24" w:rsidP="00083B24">
      <w:pPr>
        <w:spacing w:after="0" w:line="240" w:lineRule="auto"/>
        <w:jc w:val="both"/>
        <w:rPr>
          <w:rFonts w:ascii="Times New Roman" w:eastAsia="Calibri" w:hAnsi="Times New Roman" w:cs="Times New Roman"/>
          <w:b/>
          <w:bCs/>
          <w:sz w:val="24"/>
          <w:szCs w:val="24"/>
        </w:rPr>
      </w:pPr>
      <w:r w:rsidRPr="00083B24">
        <w:rPr>
          <w:rFonts w:ascii="Times New Roman" w:eastAsia="Calibri" w:hAnsi="Times New Roman" w:cs="Times New Roman"/>
          <w:b/>
          <w:bCs/>
          <w:sz w:val="24"/>
          <w:szCs w:val="24"/>
        </w:rPr>
        <w:t xml:space="preserve">§ 1. </w:t>
      </w:r>
      <w:r>
        <w:rPr>
          <w:rFonts w:ascii="Times New Roman" w:eastAsia="Calibri" w:hAnsi="Times New Roman" w:cs="Times New Roman"/>
          <w:b/>
          <w:bCs/>
          <w:sz w:val="24"/>
          <w:szCs w:val="24"/>
        </w:rPr>
        <w:t>Tarbijakaitseseaduse muutmine</w:t>
      </w:r>
    </w:p>
    <w:p w14:paraId="4E44999C" w14:textId="77777777" w:rsidR="00083B24" w:rsidRPr="00083B24" w:rsidRDefault="00083B24" w:rsidP="00083B24">
      <w:pPr>
        <w:spacing w:after="0" w:line="240" w:lineRule="auto"/>
        <w:jc w:val="both"/>
        <w:rPr>
          <w:rFonts w:ascii="Times New Roman" w:eastAsia="Calibri" w:hAnsi="Times New Roman" w:cs="Times New Roman"/>
          <w:sz w:val="24"/>
          <w:szCs w:val="24"/>
        </w:rPr>
      </w:pPr>
    </w:p>
    <w:p w14:paraId="2D68C740" w14:textId="049C56C3" w:rsidR="00083B24" w:rsidRPr="00083B24" w:rsidRDefault="00083B24" w:rsidP="00083B24">
      <w:pPr>
        <w:spacing w:after="0" w:line="240" w:lineRule="auto"/>
        <w:jc w:val="both"/>
        <w:rPr>
          <w:rFonts w:ascii="Times New Roman" w:eastAsia="Calibri" w:hAnsi="Times New Roman" w:cs="Times New Roman"/>
          <w:sz w:val="24"/>
          <w:szCs w:val="24"/>
        </w:rPr>
      </w:pPr>
      <w:r w:rsidRPr="00083B24">
        <w:rPr>
          <w:rFonts w:ascii="Times New Roman" w:eastAsia="Calibri" w:hAnsi="Times New Roman" w:cs="Times New Roman"/>
          <w:sz w:val="24"/>
          <w:szCs w:val="24"/>
        </w:rPr>
        <w:t>Tarbijakaitseseaduse §-s 4 tehakse järgmised muudatused:</w:t>
      </w:r>
    </w:p>
    <w:p w14:paraId="27B0A6A9" w14:textId="77777777" w:rsidR="00083B24" w:rsidRPr="00083B24" w:rsidRDefault="00083B24" w:rsidP="00083B24">
      <w:pPr>
        <w:spacing w:after="0" w:line="240" w:lineRule="auto"/>
        <w:jc w:val="both"/>
        <w:rPr>
          <w:rFonts w:ascii="Times New Roman" w:eastAsia="Calibri" w:hAnsi="Times New Roman" w:cs="Times New Roman"/>
          <w:sz w:val="24"/>
          <w:szCs w:val="24"/>
        </w:rPr>
      </w:pPr>
    </w:p>
    <w:p w14:paraId="3EF67504" w14:textId="7EC2455E" w:rsidR="00083B24" w:rsidRPr="00083B24" w:rsidRDefault="00083B24" w:rsidP="00083B24">
      <w:pPr>
        <w:spacing w:after="0" w:line="240" w:lineRule="auto"/>
        <w:jc w:val="both"/>
        <w:rPr>
          <w:rFonts w:ascii="Times New Roman" w:eastAsia="Calibri" w:hAnsi="Times New Roman" w:cs="Times New Roman"/>
          <w:sz w:val="24"/>
          <w:szCs w:val="24"/>
        </w:rPr>
      </w:pPr>
      <w:r w:rsidRPr="00083B24">
        <w:rPr>
          <w:rFonts w:ascii="Times New Roman" w:eastAsia="Calibri" w:hAnsi="Times New Roman" w:cs="Times New Roman"/>
          <w:b/>
          <w:bCs/>
          <w:sz w:val="24"/>
          <w:szCs w:val="24"/>
        </w:rPr>
        <w:t>1)</w:t>
      </w:r>
      <w:r w:rsidRPr="00083B24">
        <w:rPr>
          <w:rFonts w:ascii="Times New Roman" w:eastAsia="Calibri" w:hAnsi="Times New Roman" w:cs="Times New Roman"/>
          <w:sz w:val="24"/>
          <w:szCs w:val="24"/>
        </w:rPr>
        <w:t xml:space="preserve"> lõi</w:t>
      </w:r>
      <w:r w:rsidR="00844C61">
        <w:rPr>
          <w:rFonts w:ascii="Times New Roman" w:eastAsia="Calibri" w:hAnsi="Times New Roman" w:cs="Times New Roman"/>
          <w:sz w:val="24"/>
          <w:szCs w:val="24"/>
        </w:rPr>
        <w:t>g</w:t>
      </w:r>
      <w:r w:rsidR="00AB3643">
        <w:rPr>
          <w:rFonts w:ascii="Times New Roman" w:eastAsia="Calibri" w:hAnsi="Times New Roman" w:cs="Times New Roman"/>
          <w:sz w:val="24"/>
          <w:szCs w:val="24"/>
        </w:rPr>
        <w:t>e</w:t>
      </w:r>
      <w:r w:rsidRPr="00083B24">
        <w:rPr>
          <w:rFonts w:ascii="Times New Roman" w:eastAsia="Calibri" w:hAnsi="Times New Roman" w:cs="Times New Roman"/>
          <w:sz w:val="24"/>
          <w:szCs w:val="24"/>
        </w:rPr>
        <w:t xml:space="preserve"> 4 muudetakse ja sõnastatakse järgmiselt:</w:t>
      </w:r>
    </w:p>
    <w:p w14:paraId="1B464610" w14:textId="1CBDD014" w:rsidR="00083B24" w:rsidRDefault="00083B24" w:rsidP="00083B24">
      <w:pPr>
        <w:spacing w:after="0" w:line="240" w:lineRule="auto"/>
        <w:jc w:val="both"/>
        <w:rPr>
          <w:rFonts w:ascii="Times New Roman" w:eastAsia="Calibri" w:hAnsi="Times New Roman" w:cs="Times New Roman"/>
          <w:sz w:val="24"/>
          <w:szCs w:val="24"/>
        </w:rPr>
      </w:pPr>
      <w:r w:rsidRPr="00083B24">
        <w:rPr>
          <w:rFonts w:ascii="Times New Roman" w:eastAsia="Calibri" w:hAnsi="Times New Roman" w:cs="Times New Roman"/>
          <w:sz w:val="24"/>
          <w:szCs w:val="24"/>
        </w:rPr>
        <w:t xml:space="preserve">„(4) Kauba müümise või teenuse osutamise eest kohesel tasumisel kohustub kaupleja esitama tarbijale ostu </w:t>
      </w:r>
      <w:r w:rsidRPr="00DE65FC">
        <w:rPr>
          <w:rFonts w:ascii="Times New Roman" w:eastAsia="Calibri" w:hAnsi="Times New Roman" w:cs="Times New Roman"/>
          <w:sz w:val="24"/>
          <w:szCs w:val="24"/>
        </w:rPr>
        <w:t>tõendava paberdokumendi</w:t>
      </w:r>
      <w:r w:rsidR="0035530B" w:rsidRPr="00DE65FC">
        <w:rPr>
          <w:rFonts w:ascii="Times New Roman" w:eastAsia="Calibri" w:hAnsi="Times New Roman" w:cs="Times New Roman"/>
          <w:sz w:val="24"/>
          <w:szCs w:val="24"/>
        </w:rPr>
        <w:t xml:space="preserve"> tarbija nõudmisel või juhul</w:t>
      </w:r>
      <w:r w:rsidRPr="00DE65FC">
        <w:rPr>
          <w:rFonts w:ascii="Times New Roman" w:eastAsia="Calibri" w:hAnsi="Times New Roman" w:cs="Times New Roman"/>
          <w:sz w:val="24"/>
          <w:szCs w:val="24"/>
        </w:rPr>
        <w:t xml:space="preserve">, kui tarbija sooritab ostu sularahas </w:t>
      </w:r>
      <w:commentRangeStart w:id="0"/>
      <w:ins w:id="1" w:author="Autor">
        <w:r w:rsidR="00A07D1E" w:rsidRPr="00D1226C">
          <w:rPr>
            <w:rFonts w:ascii="Times New Roman" w:eastAsia="Calibri" w:hAnsi="Times New Roman" w:cs="Times New Roman"/>
            <w:sz w:val="24"/>
            <w:szCs w:val="24"/>
          </w:rPr>
          <w:t xml:space="preserve">ega </w:t>
        </w:r>
      </w:ins>
      <w:del w:id="2" w:author="Autor">
        <w:r w:rsidRPr="00DE65FC" w:rsidDel="00A07D1E">
          <w:rPr>
            <w:rFonts w:ascii="Times New Roman" w:eastAsia="Calibri" w:hAnsi="Times New Roman" w:cs="Times New Roman"/>
            <w:sz w:val="24"/>
            <w:szCs w:val="24"/>
          </w:rPr>
          <w:delText>ja</w:delText>
        </w:r>
      </w:del>
      <w:r w:rsidRPr="00DE65FC">
        <w:rPr>
          <w:rFonts w:ascii="Times New Roman" w:eastAsia="Calibri" w:hAnsi="Times New Roman" w:cs="Times New Roman"/>
          <w:sz w:val="24"/>
          <w:szCs w:val="24"/>
        </w:rPr>
        <w:t xml:space="preserve"> </w:t>
      </w:r>
      <w:ins w:id="3" w:author="Autor">
        <w:r w:rsidR="00DE65FC" w:rsidRPr="00DE65FC">
          <w:rPr>
            <w:rFonts w:ascii="Times New Roman" w:eastAsia="Calibri" w:hAnsi="Times New Roman" w:cs="Times New Roman"/>
            <w:sz w:val="24"/>
            <w:szCs w:val="24"/>
          </w:rPr>
          <w:t xml:space="preserve">kasuta </w:t>
        </w:r>
      </w:ins>
      <w:proofErr w:type="spellStart"/>
      <w:r w:rsidR="00FD426F">
        <w:rPr>
          <w:rFonts w:ascii="Times New Roman" w:eastAsia="Calibri" w:hAnsi="Times New Roman" w:cs="Times New Roman"/>
          <w:sz w:val="24"/>
          <w:szCs w:val="24"/>
        </w:rPr>
        <w:t>kliendikaarti</w:t>
      </w:r>
      <w:del w:id="4" w:author="Autor">
        <w:r w:rsidR="00FD426F" w:rsidDel="00A07D1E">
          <w:rPr>
            <w:rFonts w:ascii="Times New Roman" w:eastAsia="Calibri" w:hAnsi="Times New Roman" w:cs="Times New Roman"/>
            <w:sz w:val="24"/>
            <w:szCs w:val="24"/>
          </w:rPr>
          <w:delText xml:space="preserve"> ei kasuta </w:delText>
        </w:r>
      </w:del>
      <w:r w:rsidR="00FD426F">
        <w:rPr>
          <w:rFonts w:ascii="Times New Roman" w:eastAsia="Calibri" w:hAnsi="Times New Roman" w:cs="Times New Roman"/>
          <w:sz w:val="24"/>
          <w:szCs w:val="24"/>
        </w:rPr>
        <w:t>või</w:t>
      </w:r>
      <w:proofErr w:type="spellEnd"/>
      <w:r w:rsidR="00FD426F">
        <w:rPr>
          <w:rFonts w:ascii="Times New Roman" w:eastAsia="Calibri" w:hAnsi="Times New Roman" w:cs="Times New Roman"/>
          <w:sz w:val="24"/>
          <w:szCs w:val="24"/>
        </w:rPr>
        <w:t xml:space="preserve"> </w:t>
      </w:r>
      <w:r w:rsidRPr="00083B24">
        <w:rPr>
          <w:rFonts w:ascii="Times New Roman" w:eastAsia="Calibri" w:hAnsi="Times New Roman" w:cs="Times New Roman"/>
          <w:sz w:val="24"/>
          <w:szCs w:val="24"/>
        </w:rPr>
        <w:t>kasutab kliendikaarti, mis ei võimalda tarbija ostuajalugu kahe aasta jooksul pärast ostu sooritamist</w:t>
      </w:r>
      <w:r w:rsidR="00FD426F">
        <w:rPr>
          <w:rFonts w:ascii="Times New Roman" w:eastAsia="Calibri" w:hAnsi="Times New Roman" w:cs="Times New Roman"/>
          <w:sz w:val="24"/>
          <w:szCs w:val="24"/>
        </w:rPr>
        <w:t xml:space="preserve"> säilitada</w:t>
      </w:r>
      <w:r w:rsidRPr="00083B24">
        <w:rPr>
          <w:rFonts w:ascii="Times New Roman" w:eastAsia="Calibri" w:hAnsi="Times New Roman" w:cs="Times New Roman"/>
          <w:sz w:val="24"/>
          <w:szCs w:val="24"/>
        </w:rPr>
        <w:t xml:space="preserve">. </w:t>
      </w:r>
      <w:r w:rsidR="006F2EE9">
        <w:rPr>
          <w:rFonts w:ascii="Times New Roman" w:eastAsia="Calibri" w:hAnsi="Times New Roman" w:cs="Times New Roman"/>
          <w:sz w:val="24"/>
          <w:szCs w:val="24"/>
        </w:rPr>
        <w:t>Tarbijale esitatavas ostu tõendavas dokumendis</w:t>
      </w:r>
      <w:del w:id="5" w:author="Autor">
        <w:r w:rsidR="006F2EE9" w:rsidDel="00A07D1E">
          <w:rPr>
            <w:rFonts w:ascii="Times New Roman" w:eastAsia="Calibri" w:hAnsi="Times New Roman" w:cs="Times New Roman"/>
            <w:sz w:val="24"/>
            <w:szCs w:val="24"/>
          </w:rPr>
          <w:delText xml:space="preserve"> </w:delText>
        </w:r>
        <w:r w:rsidR="004E1172" w:rsidDel="00A07D1E">
          <w:rPr>
            <w:rFonts w:ascii="Times New Roman" w:eastAsia="Calibri" w:hAnsi="Times New Roman" w:cs="Times New Roman"/>
            <w:sz w:val="24"/>
            <w:szCs w:val="24"/>
          </w:rPr>
          <w:delText>peab</w:delText>
        </w:r>
      </w:del>
      <w:r w:rsidR="004E1172">
        <w:rPr>
          <w:rFonts w:ascii="Times New Roman" w:eastAsia="Calibri" w:hAnsi="Times New Roman" w:cs="Times New Roman"/>
          <w:sz w:val="24"/>
          <w:szCs w:val="24"/>
        </w:rPr>
        <w:t xml:space="preserve"> </w:t>
      </w:r>
      <w:proofErr w:type="spellStart"/>
      <w:r w:rsidR="00844C61">
        <w:rPr>
          <w:rFonts w:ascii="Times New Roman" w:eastAsia="Calibri" w:hAnsi="Times New Roman" w:cs="Times New Roman"/>
          <w:sz w:val="24"/>
          <w:szCs w:val="24"/>
        </w:rPr>
        <w:t>sisald</w:t>
      </w:r>
      <w:ins w:id="6" w:author="Autor">
        <w:r w:rsidR="00A07D1E">
          <w:rPr>
            <w:rFonts w:ascii="Times New Roman" w:eastAsia="Calibri" w:hAnsi="Times New Roman" w:cs="Times New Roman"/>
            <w:sz w:val="24"/>
            <w:szCs w:val="24"/>
          </w:rPr>
          <w:t>ub</w:t>
        </w:r>
      </w:ins>
      <w:del w:id="7" w:author="Autor">
        <w:r w:rsidR="00844C61" w:rsidDel="00A07D1E">
          <w:rPr>
            <w:rFonts w:ascii="Times New Roman" w:eastAsia="Calibri" w:hAnsi="Times New Roman" w:cs="Times New Roman"/>
            <w:sz w:val="24"/>
            <w:szCs w:val="24"/>
          </w:rPr>
          <w:delText>u</w:delText>
        </w:r>
        <w:r w:rsidR="004E1172" w:rsidDel="00A07D1E">
          <w:rPr>
            <w:rFonts w:ascii="Times New Roman" w:eastAsia="Calibri" w:hAnsi="Times New Roman" w:cs="Times New Roman"/>
            <w:sz w:val="24"/>
            <w:szCs w:val="24"/>
          </w:rPr>
          <w:delText>ma</w:delText>
        </w:r>
        <w:r w:rsidR="006F2EE9" w:rsidDel="00A07D1E">
          <w:rPr>
            <w:rFonts w:ascii="Times New Roman" w:eastAsia="Calibri" w:hAnsi="Times New Roman" w:cs="Times New Roman"/>
            <w:sz w:val="24"/>
            <w:szCs w:val="24"/>
          </w:rPr>
          <w:delText xml:space="preserve"> </w:delText>
        </w:r>
      </w:del>
      <w:r w:rsidR="006F2EE9">
        <w:rPr>
          <w:rFonts w:ascii="Times New Roman" w:eastAsia="Calibri" w:hAnsi="Times New Roman" w:cs="Times New Roman"/>
          <w:sz w:val="24"/>
          <w:szCs w:val="24"/>
        </w:rPr>
        <w:t>vähemalt</w:t>
      </w:r>
      <w:proofErr w:type="spellEnd"/>
      <w:r w:rsidR="006F2EE9">
        <w:rPr>
          <w:rFonts w:ascii="Times New Roman" w:eastAsia="Calibri" w:hAnsi="Times New Roman" w:cs="Times New Roman"/>
          <w:sz w:val="24"/>
          <w:szCs w:val="24"/>
        </w:rPr>
        <w:t>:</w:t>
      </w:r>
      <w:commentRangeEnd w:id="0"/>
      <w:r w:rsidR="004017CF">
        <w:rPr>
          <w:rStyle w:val="Kommentaariviide"/>
        </w:rPr>
        <w:commentReference w:id="0"/>
      </w:r>
    </w:p>
    <w:p w14:paraId="281557D7" w14:textId="5C41C2AB" w:rsidR="006F2EE9" w:rsidRDefault="006F2EE9" w:rsidP="00083B2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083B24">
        <w:rPr>
          <w:rFonts w:ascii="Times New Roman" w:eastAsia="Calibri" w:hAnsi="Times New Roman" w:cs="Times New Roman"/>
          <w:sz w:val="24"/>
          <w:szCs w:val="24"/>
        </w:rPr>
        <w:t>kaupleja nimi või ärinimi ja tegevuskoha aadress;</w:t>
      </w:r>
    </w:p>
    <w:p w14:paraId="25DD3F73" w14:textId="1D435743" w:rsidR="006F2EE9" w:rsidRDefault="006F2EE9" w:rsidP="00083B2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083B24">
        <w:rPr>
          <w:rFonts w:ascii="Times New Roman" w:eastAsia="Calibri" w:hAnsi="Times New Roman" w:cs="Times New Roman"/>
          <w:sz w:val="24"/>
          <w:szCs w:val="24"/>
        </w:rPr>
        <w:t>kauba müügi või teenuse osutamise kuupäev;</w:t>
      </w:r>
    </w:p>
    <w:p w14:paraId="06B75B3A" w14:textId="645974D4" w:rsidR="006F2EE9" w:rsidRDefault="006F2EE9" w:rsidP="00083B2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083B24">
        <w:rPr>
          <w:rFonts w:ascii="Times New Roman" w:eastAsia="Calibri" w:hAnsi="Times New Roman" w:cs="Times New Roman"/>
          <w:sz w:val="24"/>
          <w:szCs w:val="24"/>
        </w:rPr>
        <w:t>iga kauba või teenuse nimetus ja hind ning tasutud summa.</w:t>
      </w:r>
      <w:r w:rsidR="00844C61">
        <w:rPr>
          <w:rFonts w:ascii="Times New Roman" w:eastAsia="Calibri" w:hAnsi="Times New Roman" w:cs="Times New Roman"/>
          <w:sz w:val="24"/>
          <w:szCs w:val="24"/>
        </w:rPr>
        <w:t>“;</w:t>
      </w:r>
    </w:p>
    <w:p w14:paraId="49F0B1C0" w14:textId="77777777" w:rsidR="00844C61" w:rsidRDefault="00844C61" w:rsidP="00083B24">
      <w:pPr>
        <w:spacing w:after="0" w:line="240" w:lineRule="auto"/>
        <w:jc w:val="both"/>
        <w:rPr>
          <w:rFonts w:ascii="Times New Roman" w:eastAsia="Calibri" w:hAnsi="Times New Roman" w:cs="Times New Roman"/>
          <w:sz w:val="24"/>
          <w:szCs w:val="24"/>
        </w:rPr>
      </w:pPr>
    </w:p>
    <w:p w14:paraId="7B876454" w14:textId="2E7C262F" w:rsidR="001F3840" w:rsidRDefault="00844C61" w:rsidP="00083B24">
      <w:pPr>
        <w:spacing w:after="0" w:line="240" w:lineRule="auto"/>
        <w:jc w:val="both"/>
        <w:rPr>
          <w:rFonts w:ascii="Times New Roman" w:eastAsia="Calibri" w:hAnsi="Times New Roman" w:cs="Times New Roman"/>
          <w:sz w:val="24"/>
          <w:szCs w:val="24"/>
        </w:rPr>
      </w:pPr>
      <w:r w:rsidRPr="000D0B1B">
        <w:rPr>
          <w:rFonts w:ascii="Times New Roman" w:eastAsia="Calibri" w:hAnsi="Times New Roman" w:cs="Times New Roman"/>
          <w:b/>
          <w:bCs/>
          <w:sz w:val="24"/>
          <w:szCs w:val="24"/>
        </w:rPr>
        <w:t>2)</w:t>
      </w:r>
      <w:r>
        <w:rPr>
          <w:rFonts w:ascii="Times New Roman" w:eastAsia="Calibri" w:hAnsi="Times New Roman" w:cs="Times New Roman"/>
          <w:sz w:val="24"/>
          <w:szCs w:val="24"/>
        </w:rPr>
        <w:t xml:space="preserve"> lõige 5 tunnistatakse kehtetuks;</w:t>
      </w:r>
    </w:p>
    <w:p w14:paraId="0D04AE28" w14:textId="77777777" w:rsidR="00844C61" w:rsidRDefault="00844C61" w:rsidP="00083B24">
      <w:pPr>
        <w:spacing w:after="0" w:line="240" w:lineRule="auto"/>
        <w:jc w:val="both"/>
        <w:rPr>
          <w:rFonts w:ascii="Times New Roman" w:eastAsia="Calibri" w:hAnsi="Times New Roman" w:cs="Times New Roman"/>
          <w:sz w:val="24"/>
          <w:szCs w:val="24"/>
        </w:rPr>
      </w:pPr>
    </w:p>
    <w:p w14:paraId="6D13A448" w14:textId="617E1F98" w:rsidR="00844C61" w:rsidRPr="00844C61" w:rsidRDefault="00844C61" w:rsidP="00083B24">
      <w:pPr>
        <w:spacing w:after="0" w:line="240" w:lineRule="auto"/>
        <w:jc w:val="both"/>
        <w:rPr>
          <w:rFonts w:ascii="Times New Roman" w:eastAsia="Calibri" w:hAnsi="Times New Roman" w:cs="Times New Roman"/>
          <w:sz w:val="24"/>
          <w:szCs w:val="24"/>
        </w:rPr>
      </w:pPr>
      <w:r w:rsidRPr="000D0B1B">
        <w:rPr>
          <w:rFonts w:ascii="Times New Roman" w:eastAsia="Calibri" w:hAnsi="Times New Roman" w:cs="Times New Roman"/>
          <w:b/>
          <w:bCs/>
          <w:sz w:val="24"/>
          <w:szCs w:val="24"/>
        </w:rPr>
        <w:t>3)</w:t>
      </w:r>
      <w:r>
        <w:rPr>
          <w:rFonts w:ascii="Times New Roman" w:eastAsia="Calibri" w:hAnsi="Times New Roman" w:cs="Times New Roman"/>
          <w:sz w:val="24"/>
          <w:szCs w:val="24"/>
        </w:rPr>
        <w:t xml:space="preserve"> paragrahvi täiendatakse lõikega 5</w:t>
      </w:r>
      <w:r>
        <w:rPr>
          <w:rFonts w:ascii="Times New Roman" w:eastAsia="Calibri" w:hAnsi="Times New Roman" w:cs="Times New Roman"/>
          <w:sz w:val="24"/>
          <w:szCs w:val="24"/>
          <w:vertAlign w:val="superscript"/>
        </w:rPr>
        <w:t>1</w:t>
      </w:r>
      <w:r>
        <w:rPr>
          <w:rFonts w:ascii="Times New Roman" w:eastAsia="Calibri" w:hAnsi="Times New Roman" w:cs="Times New Roman"/>
          <w:sz w:val="24"/>
          <w:szCs w:val="24"/>
        </w:rPr>
        <w:t xml:space="preserve"> järgmises sõnastuses:</w:t>
      </w:r>
    </w:p>
    <w:p w14:paraId="786E39B0" w14:textId="2090B0C6" w:rsidR="00083B24" w:rsidRPr="00083B24" w:rsidRDefault="0076516E" w:rsidP="00083B2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83B24" w:rsidRPr="00083B24">
        <w:rPr>
          <w:rFonts w:ascii="Times New Roman" w:eastAsia="Calibri" w:hAnsi="Times New Roman" w:cs="Times New Roman"/>
          <w:sz w:val="24"/>
          <w:szCs w:val="24"/>
        </w:rPr>
        <w:t>(5</w:t>
      </w:r>
      <w:r w:rsidR="000D0B1B">
        <w:rPr>
          <w:rFonts w:ascii="Times New Roman" w:eastAsia="Calibri" w:hAnsi="Times New Roman" w:cs="Times New Roman"/>
          <w:sz w:val="24"/>
          <w:szCs w:val="24"/>
          <w:vertAlign w:val="superscript"/>
        </w:rPr>
        <w:t>1</w:t>
      </w:r>
      <w:r w:rsidR="00083B24" w:rsidRPr="00083B24">
        <w:rPr>
          <w:rFonts w:ascii="Times New Roman" w:eastAsia="Calibri" w:hAnsi="Times New Roman" w:cs="Times New Roman"/>
          <w:sz w:val="24"/>
          <w:szCs w:val="24"/>
        </w:rPr>
        <w:t xml:space="preserve">) Käesoleva paragrahvi lõikes 4 sätestatud </w:t>
      </w:r>
      <w:r w:rsidR="00674263">
        <w:rPr>
          <w:rFonts w:ascii="Times New Roman" w:eastAsia="Calibri" w:hAnsi="Times New Roman" w:cs="Times New Roman"/>
          <w:sz w:val="24"/>
          <w:szCs w:val="24"/>
        </w:rPr>
        <w:t xml:space="preserve">ostu tõendava paberdokumendi esitamise </w:t>
      </w:r>
      <w:r w:rsidR="00083B24" w:rsidRPr="00083B24">
        <w:rPr>
          <w:rFonts w:ascii="Times New Roman" w:eastAsia="Calibri" w:hAnsi="Times New Roman" w:cs="Times New Roman"/>
          <w:sz w:val="24"/>
          <w:szCs w:val="24"/>
        </w:rPr>
        <w:t xml:space="preserve">kohustust ei kohaldata, kui tarbija on andnud nõusoleku ostu tõendava dokumendi </w:t>
      </w:r>
      <w:r w:rsidR="002A47FE">
        <w:rPr>
          <w:rFonts w:ascii="Times New Roman" w:eastAsia="Calibri" w:hAnsi="Times New Roman" w:cs="Times New Roman"/>
          <w:sz w:val="24"/>
          <w:szCs w:val="24"/>
        </w:rPr>
        <w:t xml:space="preserve">edastamiseks </w:t>
      </w:r>
      <w:ins w:id="8" w:author="Autor">
        <w:r w:rsidR="00A07D1E">
          <w:rPr>
            <w:rFonts w:ascii="Times New Roman" w:eastAsia="Calibri" w:hAnsi="Times New Roman" w:cs="Times New Roman"/>
            <w:sz w:val="24"/>
            <w:szCs w:val="24"/>
          </w:rPr>
          <w:t>o</w:t>
        </w:r>
      </w:ins>
      <w:del w:id="9" w:author="Autor">
        <w:r w:rsidR="002A47FE" w:rsidDel="00A07D1E">
          <w:rPr>
            <w:rFonts w:ascii="Times New Roman" w:eastAsia="Calibri" w:hAnsi="Times New Roman" w:cs="Times New Roman"/>
            <w:sz w:val="24"/>
            <w:szCs w:val="24"/>
          </w:rPr>
          <w:delText>te</w:delText>
        </w:r>
      </w:del>
      <w:r w:rsidR="002A47FE">
        <w:rPr>
          <w:rFonts w:ascii="Times New Roman" w:eastAsia="Calibri" w:hAnsi="Times New Roman" w:cs="Times New Roman"/>
          <w:sz w:val="24"/>
          <w:szCs w:val="24"/>
        </w:rPr>
        <w:t>ma e-posti aadressile või</w:t>
      </w:r>
      <w:r w:rsidR="002512C6">
        <w:rPr>
          <w:rFonts w:ascii="Times New Roman" w:eastAsia="Calibri" w:hAnsi="Times New Roman" w:cs="Times New Roman"/>
          <w:sz w:val="24"/>
          <w:szCs w:val="24"/>
        </w:rPr>
        <w:t xml:space="preserve"> sisselogimist ja isikutuvastust võimaldavasse elektroonilisse </w:t>
      </w:r>
      <w:r w:rsidR="002A47FE">
        <w:rPr>
          <w:rFonts w:ascii="Times New Roman" w:eastAsia="Calibri" w:hAnsi="Times New Roman" w:cs="Times New Roman"/>
          <w:sz w:val="24"/>
          <w:szCs w:val="24"/>
        </w:rPr>
        <w:t xml:space="preserve"> klienditeeninduskeskkonda</w:t>
      </w:r>
      <w:r w:rsidR="002512C6">
        <w:rPr>
          <w:rFonts w:ascii="Times New Roman" w:eastAsia="Calibri" w:hAnsi="Times New Roman" w:cs="Times New Roman"/>
          <w:sz w:val="24"/>
          <w:szCs w:val="24"/>
        </w:rPr>
        <w:t xml:space="preserve"> (edaspidi </w:t>
      </w:r>
      <w:r w:rsidR="002512C6">
        <w:rPr>
          <w:rFonts w:ascii="Times New Roman" w:eastAsia="Calibri" w:hAnsi="Times New Roman" w:cs="Times New Roman"/>
          <w:i/>
          <w:iCs/>
          <w:sz w:val="24"/>
          <w:szCs w:val="24"/>
        </w:rPr>
        <w:t>klienditeeninduskeskkond</w:t>
      </w:r>
      <w:r w:rsidR="002512C6">
        <w:rPr>
          <w:rFonts w:ascii="Times New Roman" w:eastAsia="Calibri" w:hAnsi="Times New Roman" w:cs="Times New Roman"/>
          <w:sz w:val="24"/>
          <w:szCs w:val="24"/>
        </w:rPr>
        <w:t>)</w:t>
      </w:r>
      <w:r w:rsidR="002A47FE">
        <w:rPr>
          <w:rFonts w:ascii="Times New Roman" w:eastAsia="Calibri" w:hAnsi="Times New Roman" w:cs="Times New Roman"/>
          <w:sz w:val="24"/>
          <w:szCs w:val="24"/>
        </w:rPr>
        <w:t xml:space="preserve"> või internetipanka</w:t>
      </w:r>
      <w:r w:rsidR="00FD426F">
        <w:rPr>
          <w:rFonts w:ascii="Times New Roman" w:eastAsia="Calibri" w:hAnsi="Times New Roman" w:cs="Times New Roman"/>
          <w:sz w:val="24"/>
          <w:szCs w:val="24"/>
        </w:rPr>
        <w:t>.</w:t>
      </w:r>
      <w:r w:rsidR="009D6F02">
        <w:rPr>
          <w:rFonts w:ascii="Times New Roman" w:eastAsia="Calibri" w:hAnsi="Times New Roman" w:cs="Times New Roman"/>
          <w:sz w:val="24"/>
          <w:szCs w:val="24"/>
        </w:rPr>
        <w:t xml:space="preserve"> Selline dokument peab sisaldama vähemalt käesoleva paragrahvi lõikes 4 nimetatud teavet.</w:t>
      </w:r>
      <w:r>
        <w:rPr>
          <w:rFonts w:ascii="Times New Roman" w:eastAsia="Calibri" w:hAnsi="Times New Roman" w:cs="Times New Roman"/>
          <w:sz w:val="24"/>
          <w:szCs w:val="24"/>
        </w:rPr>
        <w:t>“;</w:t>
      </w:r>
      <w:r w:rsidR="00FD426F">
        <w:rPr>
          <w:rFonts w:ascii="Times New Roman" w:eastAsia="Calibri" w:hAnsi="Times New Roman" w:cs="Times New Roman"/>
          <w:sz w:val="24"/>
          <w:szCs w:val="24"/>
        </w:rPr>
        <w:t xml:space="preserve"> </w:t>
      </w:r>
    </w:p>
    <w:p w14:paraId="37A8003D" w14:textId="77777777" w:rsidR="00083B24" w:rsidRPr="00083B24" w:rsidRDefault="00083B24" w:rsidP="00083B24">
      <w:pPr>
        <w:spacing w:after="0" w:line="240" w:lineRule="auto"/>
        <w:jc w:val="both"/>
        <w:rPr>
          <w:rFonts w:ascii="Times New Roman" w:eastAsia="Calibri" w:hAnsi="Times New Roman" w:cs="Times New Roman"/>
          <w:sz w:val="24"/>
          <w:szCs w:val="24"/>
        </w:rPr>
      </w:pPr>
    </w:p>
    <w:p w14:paraId="17D60FE5" w14:textId="5BA1447F" w:rsidR="00083B24" w:rsidRPr="00083B24" w:rsidRDefault="0076516E" w:rsidP="00083B24">
      <w:pPr>
        <w:spacing w:after="0" w:line="240" w:lineRule="auto"/>
        <w:jc w:val="both"/>
        <w:rPr>
          <w:rFonts w:ascii="Times New Roman" w:eastAsia="Calibri" w:hAnsi="Times New Roman" w:cs="Times New Roman"/>
          <w:sz w:val="24"/>
          <w:szCs w:val="24"/>
        </w:rPr>
      </w:pPr>
      <w:r w:rsidRPr="0076516E">
        <w:rPr>
          <w:rFonts w:ascii="Times New Roman" w:eastAsia="Calibri" w:hAnsi="Times New Roman" w:cs="Times New Roman"/>
          <w:b/>
          <w:bCs/>
          <w:sz w:val="24"/>
          <w:szCs w:val="24"/>
        </w:rPr>
        <w:t>4)</w:t>
      </w:r>
      <w:r>
        <w:rPr>
          <w:rFonts w:ascii="Times New Roman" w:eastAsia="Calibri" w:hAnsi="Times New Roman" w:cs="Times New Roman"/>
          <w:sz w:val="24"/>
          <w:szCs w:val="24"/>
        </w:rPr>
        <w:t xml:space="preserve"> lõike 6 </w:t>
      </w:r>
      <w:r w:rsidR="003106E3">
        <w:rPr>
          <w:rFonts w:ascii="Times New Roman" w:eastAsia="Calibri" w:hAnsi="Times New Roman" w:cs="Times New Roman"/>
          <w:sz w:val="24"/>
          <w:szCs w:val="24"/>
        </w:rPr>
        <w:t>neljas</w:t>
      </w:r>
      <w:r>
        <w:rPr>
          <w:rFonts w:ascii="Times New Roman" w:eastAsia="Calibri" w:hAnsi="Times New Roman" w:cs="Times New Roman"/>
          <w:sz w:val="24"/>
          <w:szCs w:val="24"/>
        </w:rPr>
        <w:t xml:space="preserve"> lause muudetakse ja sõnastatakse järgmiselt</w:t>
      </w:r>
      <w:del w:id="10" w:author="Autor">
        <w:r w:rsidDel="00C87B6F">
          <w:rPr>
            <w:rFonts w:ascii="Times New Roman" w:eastAsia="Calibri" w:hAnsi="Times New Roman" w:cs="Times New Roman"/>
            <w:sz w:val="24"/>
            <w:szCs w:val="24"/>
          </w:rPr>
          <w:delText>;</w:delText>
        </w:r>
      </w:del>
      <w:ins w:id="11" w:author="Autor">
        <w:r w:rsidR="00C87B6F">
          <w:rPr>
            <w:rFonts w:ascii="Times New Roman" w:eastAsia="Calibri" w:hAnsi="Times New Roman" w:cs="Times New Roman"/>
            <w:sz w:val="24"/>
            <w:szCs w:val="24"/>
          </w:rPr>
          <w:t>:</w:t>
        </w:r>
      </w:ins>
    </w:p>
    <w:p w14:paraId="4C865878" w14:textId="745782AE" w:rsidR="00043BE7" w:rsidRDefault="0076516E" w:rsidP="00083B2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83B24" w:rsidRPr="00083B24">
        <w:rPr>
          <w:rFonts w:ascii="Times New Roman" w:eastAsia="Calibri" w:hAnsi="Times New Roman" w:cs="Times New Roman"/>
          <w:sz w:val="24"/>
          <w:szCs w:val="24"/>
        </w:rPr>
        <w:t xml:space="preserve">Tarbijale tagatakse vähemalt üks tasuta arveedastusviis, võimaldades </w:t>
      </w:r>
      <w:r w:rsidR="003106E3">
        <w:rPr>
          <w:rFonts w:ascii="Times New Roman" w:eastAsia="Calibri" w:hAnsi="Times New Roman" w:cs="Times New Roman"/>
          <w:sz w:val="24"/>
          <w:szCs w:val="24"/>
        </w:rPr>
        <w:t xml:space="preserve">tal </w:t>
      </w:r>
      <w:r w:rsidR="0041590B">
        <w:rPr>
          <w:rFonts w:ascii="Times New Roman" w:eastAsia="Calibri" w:hAnsi="Times New Roman" w:cs="Times New Roman"/>
          <w:sz w:val="24"/>
          <w:szCs w:val="24"/>
        </w:rPr>
        <w:t xml:space="preserve">valida, kas </w:t>
      </w:r>
      <w:r w:rsidR="00083B24" w:rsidRPr="00083B24">
        <w:rPr>
          <w:rFonts w:ascii="Times New Roman" w:eastAsia="Calibri" w:hAnsi="Times New Roman" w:cs="Times New Roman"/>
          <w:sz w:val="24"/>
          <w:szCs w:val="24"/>
        </w:rPr>
        <w:t xml:space="preserve">arve </w:t>
      </w:r>
      <w:r w:rsidR="0041590B">
        <w:rPr>
          <w:rFonts w:ascii="Times New Roman" w:eastAsia="Calibri" w:hAnsi="Times New Roman" w:cs="Times New Roman"/>
          <w:sz w:val="24"/>
          <w:szCs w:val="24"/>
        </w:rPr>
        <w:t>edastatakse</w:t>
      </w:r>
      <w:r w:rsidR="00083B24" w:rsidRPr="00083B24">
        <w:rPr>
          <w:rFonts w:ascii="Times New Roman" w:eastAsia="Calibri" w:hAnsi="Times New Roman" w:cs="Times New Roman"/>
          <w:sz w:val="24"/>
          <w:szCs w:val="24"/>
        </w:rPr>
        <w:t xml:space="preserve"> </w:t>
      </w:r>
      <w:r w:rsidR="005A572F">
        <w:rPr>
          <w:rFonts w:ascii="Times New Roman" w:eastAsia="Calibri" w:hAnsi="Times New Roman" w:cs="Times New Roman"/>
          <w:sz w:val="24"/>
          <w:szCs w:val="24"/>
        </w:rPr>
        <w:t xml:space="preserve">tema </w:t>
      </w:r>
      <w:r w:rsidR="00083B24" w:rsidRPr="00083B24">
        <w:rPr>
          <w:rFonts w:ascii="Times New Roman" w:eastAsia="Calibri" w:hAnsi="Times New Roman" w:cs="Times New Roman"/>
          <w:sz w:val="24"/>
          <w:szCs w:val="24"/>
        </w:rPr>
        <w:t>posti</w:t>
      </w:r>
      <w:r w:rsidR="005A572F">
        <w:rPr>
          <w:rFonts w:ascii="Times New Roman" w:eastAsia="Calibri" w:hAnsi="Times New Roman" w:cs="Times New Roman"/>
          <w:sz w:val="24"/>
          <w:szCs w:val="24"/>
        </w:rPr>
        <w:t>- või</w:t>
      </w:r>
      <w:r w:rsidR="00083B24" w:rsidRPr="00083B24">
        <w:rPr>
          <w:rFonts w:ascii="Times New Roman" w:eastAsia="Calibri" w:hAnsi="Times New Roman" w:cs="Times New Roman"/>
          <w:sz w:val="24"/>
          <w:szCs w:val="24"/>
        </w:rPr>
        <w:t xml:space="preserve"> e-posti aadressile või</w:t>
      </w:r>
      <w:r w:rsidR="00725EDB">
        <w:rPr>
          <w:rFonts w:ascii="Times New Roman" w:eastAsia="Calibri" w:hAnsi="Times New Roman" w:cs="Times New Roman"/>
          <w:sz w:val="24"/>
          <w:szCs w:val="24"/>
        </w:rPr>
        <w:t xml:space="preserve"> </w:t>
      </w:r>
      <w:r w:rsidR="00EF67F9">
        <w:rPr>
          <w:rFonts w:ascii="Times New Roman" w:eastAsia="Calibri" w:hAnsi="Times New Roman" w:cs="Times New Roman"/>
          <w:sz w:val="24"/>
          <w:szCs w:val="24"/>
        </w:rPr>
        <w:t>arvetea</w:t>
      </w:r>
      <w:ins w:id="12" w:author="Autor">
        <w:r w:rsidR="00A07D1E">
          <w:rPr>
            <w:rFonts w:ascii="Times New Roman" w:eastAsia="Calibri" w:hAnsi="Times New Roman" w:cs="Times New Roman"/>
            <w:sz w:val="24"/>
            <w:szCs w:val="24"/>
          </w:rPr>
          <w:t>te</w:t>
        </w:r>
      </w:ins>
      <w:del w:id="13" w:author="Autor">
        <w:r w:rsidR="00EF67F9" w:rsidDel="00A07D1E">
          <w:rPr>
            <w:rFonts w:ascii="Times New Roman" w:eastAsia="Calibri" w:hAnsi="Times New Roman" w:cs="Times New Roman"/>
            <w:sz w:val="24"/>
            <w:szCs w:val="24"/>
          </w:rPr>
          <w:delText>vituse</w:delText>
        </w:r>
      </w:del>
      <w:r w:rsidR="00EF67F9">
        <w:rPr>
          <w:rFonts w:ascii="Times New Roman" w:eastAsia="Calibri" w:hAnsi="Times New Roman" w:cs="Times New Roman"/>
          <w:sz w:val="24"/>
          <w:szCs w:val="24"/>
        </w:rPr>
        <w:t xml:space="preserve">na </w:t>
      </w:r>
      <w:r w:rsidR="007050E3">
        <w:rPr>
          <w:rFonts w:ascii="Times New Roman" w:eastAsia="Calibri" w:hAnsi="Times New Roman" w:cs="Times New Roman"/>
          <w:sz w:val="24"/>
          <w:szCs w:val="24"/>
        </w:rPr>
        <w:t>lühisõnumi</w:t>
      </w:r>
      <w:r w:rsidR="0041590B">
        <w:rPr>
          <w:rFonts w:ascii="Times New Roman" w:eastAsia="Calibri" w:hAnsi="Times New Roman" w:cs="Times New Roman"/>
          <w:sz w:val="24"/>
          <w:szCs w:val="24"/>
        </w:rPr>
        <w:t xml:space="preserve"> tee</w:t>
      </w:r>
      <w:r w:rsidR="003106E3">
        <w:rPr>
          <w:rFonts w:ascii="Times New Roman" w:eastAsia="Calibri" w:hAnsi="Times New Roman" w:cs="Times New Roman"/>
          <w:sz w:val="24"/>
          <w:szCs w:val="24"/>
        </w:rPr>
        <w:t>l</w:t>
      </w:r>
      <w:r w:rsidR="00022316">
        <w:rPr>
          <w:rFonts w:ascii="Times New Roman" w:eastAsia="Calibri" w:hAnsi="Times New Roman" w:cs="Times New Roman"/>
          <w:sz w:val="24"/>
          <w:szCs w:val="24"/>
        </w:rPr>
        <w:t xml:space="preserve"> tema mobiiltelefoni numbrile</w:t>
      </w:r>
      <w:r w:rsidR="00083B24" w:rsidRPr="00083B24">
        <w:rPr>
          <w:rFonts w:ascii="Times New Roman" w:eastAsia="Calibri" w:hAnsi="Times New Roman" w:cs="Times New Roman"/>
          <w:sz w:val="24"/>
          <w:szCs w:val="24"/>
        </w:rPr>
        <w:t>.</w:t>
      </w:r>
      <w:r>
        <w:rPr>
          <w:rFonts w:ascii="Times New Roman" w:eastAsia="Calibri" w:hAnsi="Times New Roman" w:cs="Times New Roman"/>
          <w:sz w:val="24"/>
          <w:szCs w:val="24"/>
        </w:rPr>
        <w:t>“;</w:t>
      </w:r>
    </w:p>
    <w:p w14:paraId="31834471" w14:textId="77777777" w:rsidR="001F3840" w:rsidRDefault="001F3840" w:rsidP="00083B24">
      <w:pPr>
        <w:spacing w:after="0" w:line="240" w:lineRule="auto"/>
        <w:jc w:val="both"/>
        <w:rPr>
          <w:rFonts w:ascii="Times New Roman" w:eastAsia="Calibri" w:hAnsi="Times New Roman" w:cs="Times New Roman"/>
          <w:sz w:val="24"/>
          <w:szCs w:val="24"/>
        </w:rPr>
      </w:pPr>
    </w:p>
    <w:p w14:paraId="2D093224" w14:textId="60170673" w:rsidR="000314F6" w:rsidRDefault="00BB178A" w:rsidP="00083B2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5</w:t>
      </w:r>
      <w:r w:rsidR="001F3840" w:rsidRPr="003B0FF4">
        <w:rPr>
          <w:rFonts w:ascii="Times New Roman" w:eastAsia="Calibri" w:hAnsi="Times New Roman" w:cs="Times New Roman"/>
          <w:b/>
          <w:bCs/>
          <w:sz w:val="24"/>
          <w:szCs w:val="24"/>
        </w:rPr>
        <w:t>)</w:t>
      </w:r>
      <w:r w:rsidR="001F3840">
        <w:rPr>
          <w:rFonts w:ascii="Times New Roman" w:eastAsia="Calibri" w:hAnsi="Times New Roman" w:cs="Times New Roman"/>
          <w:sz w:val="24"/>
          <w:szCs w:val="24"/>
        </w:rPr>
        <w:t xml:space="preserve"> </w:t>
      </w:r>
      <w:commentRangeStart w:id="14"/>
      <w:del w:id="15" w:author="Autor">
        <w:r w:rsidR="001F3840" w:rsidDel="001209A1">
          <w:rPr>
            <w:rFonts w:ascii="Times New Roman" w:eastAsia="Calibri" w:hAnsi="Times New Roman" w:cs="Times New Roman"/>
            <w:sz w:val="24"/>
            <w:szCs w:val="24"/>
          </w:rPr>
          <w:delText xml:space="preserve">paragrahvi 4 </w:delText>
        </w:r>
      </w:del>
      <w:r w:rsidR="001F3840">
        <w:rPr>
          <w:rFonts w:ascii="Times New Roman" w:eastAsia="Calibri" w:hAnsi="Times New Roman" w:cs="Times New Roman"/>
          <w:sz w:val="24"/>
          <w:szCs w:val="24"/>
        </w:rPr>
        <w:t>lõi</w:t>
      </w:r>
      <w:r w:rsidR="000314F6">
        <w:rPr>
          <w:rFonts w:ascii="Times New Roman" w:eastAsia="Calibri" w:hAnsi="Times New Roman" w:cs="Times New Roman"/>
          <w:sz w:val="24"/>
          <w:szCs w:val="24"/>
        </w:rPr>
        <w:t>ge</w:t>
      </w:r>
      <w:r w:rsidR="001F3840">
        <w:rPr>
          <w:rFonts w:ascii="Times New Roman" w:eastAsia="Calibri" w:hAnsi="Times New Roman" w:cs="Times New Roman"/>
          <w:sz w:val="24"/>
          <w:szCs w:val="24"/>
        </w:rPr>
        <w:t xml:space="preserve"> 7</w:t>
      </w:r>
      <w:r w:rsidR="000314F6">
        <w:rPr>
          <w:rFonts w:ascii="Times New Roman" w:eastAsia="Calibri" w:hAnsi="Times New Roman" w:cs="Times New Roman"/>
          <w:sz w:val="24"/>
          <w:szCs w:val="24"/>
        </w:rPr>
        <w:t xml:space="preserve"> muudetakse ja sõnastatakse järgmiselt:</w:t>
      </w:r>
      <w:commentRangeEnd w:id="14"/>
      <w:r w:rsidR="001A3643">
        <w:rPr>
          <w:rStyle w:val="Kommentaariviide"/>
        </w:rPr>
        <w:commentReference w:id="14"/>
      </w:r>
    </w:p>
    <w:p w14:paraId="05B80AE4" w14:textId="3B962C16" w:rsidR="00BB178A" w:rsidRDefault="000314F6" w:rsidP="00083B2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 </w:t>
      </w:r>
      <w:r w:rsidR="00BB178A">
        <w:rPr>
          <w:rFonts w:ascii="Times New Roman" w:eastAsia="Calibri" w:hAnsi="Times New Roman" w:cs="Times New Roman"/>
          <w:sz w:val="24"/>
          <w:szCs w:val="24"/>
        </w:rPr>
        <w:t xml:space="preserve">Kestvuslepingu puhul </w:t>
      </w:r>
      <w:r w:rsidRPr="00083B24">
        <w:rPr>
          <w:rFonts w:ascii="Times New Roman" w:eastAsia="Calibri" w:hAnsi="Times New Roman" w:cs="Times New Roman"/>
          <w:sz w:val="24"/>
          <w:szCs w:val="24"/>
        </w:rPr>
        <w:t xml:space="preserve">võib kaupleja </w:t>
      </w:r>
      <w:ins w:id="16" w:author="Autor">
        <w:r w:rsidR="00A07D1E">
          <w:rPr>
            <w:rFonts w:ascii="Times New Roman" w:eastAsia="Calibri" w:hAnsi="Times New Roman" w:cs="Times New Roman"/>
            <w:sz w:val="24"/>
            <w:szCs w:val="24"/>
          </w:rPr>
          <w:t xml:space="preserve">kasutada </w:t>
        </w:r>
      </w:ins>
      <w:r w:rsidR="00BB178A">
        <w:rPr>
          <w:rFonts w:ascii="Times New Roman" w:eastAsia="Calibri" w:hAnsi="Times New Roman" w:cs="Times New Roman"/>
          <w:sz w:val="24"/>
          <w:szCs w:val="24"/>
        </w:rPr>
        <w:t>tarbija</w:t>
      </w:r>
      <w:ins w:id="17" w:author="Autor">
        <w:r w:rsidR="00A07D1E">
          <w:rPr>
            <w:rFonts w:ascii="Times New Roman" w:eastAsia="Calibri" w:hAnsi="Times New Roman" w:cs="Times New Roman"/>
            <w:sz w:val="24"/>
            <w:szCs w:val="24"/>
          </w:rPr>
          <w:t>le</w:t>
        </w:r>
      </w:ins>
      <w:r w:rsidR="00BB178A">
        <w:rPr>
          <w:rFonts w:ascii="Times New Roman" w:eastAsia="Calibri" w:hAnsi="Times New Roman" w:cs="Times New Roman"/>
          <w:sz w:val="24"/>
          <w:szCs w:val="24"/>
        </w:rPr>
        <w:t xml:space="preserve"> </w:t>
      </w:r>
      <w:del w:id="18" w:author="Autor">
        <w:r w:rsidR="00BB178A" w:rsidDel="00A07D1E">
          <w:rPr>
            <w:rFonts w:ascii="Times New Roman" w:eastAsia="Calibri" w:hAnsi="Times New Roman" w:cs="Times New Roman"/>
            <w:sz w:val="24"/>
            <w:szCs w:val="24"/>
          </w:rPr>
          <w:delText>nõusolekul</w:delText>
        </w:r>
        <w:r w:rsidRPr="00083B24" w:rsidDel="00A07D1E">
          <w:rPr>
            <w:rFonts w:ascii="Times New Roman" w:eastAsia="Calibri" w:hAnsi="Times New Roman" w:cs="Times New Roman"/>
            <w:sz w:val="24"/>
            <w:szCs w:val="24"/>
          </w:rPr>
          <w:delText xml:space="preserve"> </w:delText>
        </w:r>
      </w:del>
      <w:r w:rsidRPr="00083B24">
        <w:rPr>
          <w:rFonts w:ascii="Times New Roman" w:eastAsia="Calibri" w:hAnsi="Times New Roman" w:cs="Times New Roman"/>
          <w:sz w:val="24"/>
          <w:szCs w:val="24"/>
        </w:rPr>
        <w:t xml:space="preserve">arve edastamiseks </w:t>
      </w:r>
      <w:commentRangeStart w:id="19"/>
      <w:ins w:id="20" w:author="Autor">
        <w:r w:rsidR="00A07D1E">
          <w:rPr>
            <w:rFonts w:ascii="Times New Roman" w:eastAsia="Calibri" w:hAnsi="Times New Roman" w:cs="Times New Roman"/>
            <w:sz w:val="24"/>
            <w:szCs w:val="24"/>
          </w:rPr>
          <w:t xml:space="preserve">tema nõusolekul </w:t>
        </w:r>
      </w:ins>
      <w:commentRangeEnd w:id="19"/>
      <w:r w:rsidR="004017CF">
        <w:rPr>
          <w:rStyle w:val="Kommentaariviide"/>
        </w:rPr>
        <w:commentReference w:id="19"/>
      </w:r>
      <w:del w:id="21" w:author="Autor">
        <w:r w:rsidDel="00A07D1E">
          <w:rPr>
            <w:rFonts w:ascii="Times New Roman" w:eastAsia="Calibri" w:hAnsi="Times New Roman" w:cs="Times New Roman"/>
            <w:sz w:val="24"/>
            <w:szCs w:val="24"/>
          </w:rPr>
          <w:delText xml:space="preserve">kasutada </w:delText>
        </w:r>
      </w:del>
      <w:r w:rsidRPr="00083B24">
        <w:rPr>
          <w:rFonts w:ascii="Times New Roman" w:eastAsia="Calibri" w:hAnsi="Times New Roman" w:cs="Times New Roman"/>
          <w:sz w:val="24"/>
          <w:szCs w:val="24"/>
        </w:rPr>
        <w:t>ka klienditeeninduskeskkonda või internetipanka.</w:t>
      </w:r>
      <w:r>
        <w:rPr>
          <w:rFonts w:ascii="Times New Roman" w:eastAsia="Calibri" w:hAnsi="Times New Roman" w:cs="Times New Roman"/>
          <w:sz w:val="24"/>
          <w:szCs w:val="24"/>
        </w:rPr>
        <w:t>“</w:t>
      </w:r>
      <w:r w:rsidR="004F7C94">
        <w:rPr>
          <w:rFonts w:ascii="Times New Roman" w:eastAsia="Calibri" w:hAnsi="Times New Roman" w:cs="Times New Roman"/>
          <w:sz w:val="24"/>
          <w:szCs w:val="24"/>
        </w:rPr>
        <w:t>;</w:t>
      </w:r>
    </w:p>
    <w:p w14:paraId="339C27D6" w14:textId="77777777" w:rsidR="000314F6" w:rsidRDefault="000314F6" w:rsidP="00083B24">
      <w:pPr>
        <w:spacing w:after="0" w:line="240" w:lineRule="auto"/>
        <w:jc w:val="both"/>
        <w:rPr>
          <w:rFonts w:ascii="Times New Roman" w:eastAsia="Calibri" w:hAnsi="Times New Roman" w:cs="Times New Roman"/>
          <w:sz w:val="24"/>
          <w:szCs w:val="24"/>
        </w:rPr>
      </w:pPr>
    </w:p>
    <w:p w14:paraId="371D04B1" w14:textId="6CB12C6D" w:rsidR="00BB178A" w:rsidRDefault="00BB178A" w:rsidP="00083B2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6</w:t>
      </w:r>
      <w:r w:rsidR="00083B24" w:rsidRPr="00083B24">
        <w:rPr>
          <w:rFonts w:ascii="Times New Roman" w:eastAsia="Calibri" w:hAnsi="Times New Roman" w:cs="Times New Roman"/>
          <w:b/>
          <w:bCs/>
          <w:sz w:val="24"/>
          <w:szCs w:val="24"/>
        </w:rPr>
        <w:t>)</w:t>
      </w:r>
      <w:r w:rsidR="00083B24" w:rsidRPr="00083B24">
        <w:rPr>
          <w:rFonts w:ascii="Times New Roman" w:eastAsia="Calibri" w:hAnsi="Times New Roman" w:cs="Times New Roman"/>
          <w:sz w:val="24"/>
          <w:szCs w:val="24"/>
        </w:rPr>
        <w:t xml:space="preserve"> </w:t>
      </w:r>
      <w:del w:id="22" w:author="Autor">
        <w:r w:rsidR="00083B24" w:rsidRPr="00083B24" w:rsidDel="001209A1">
          <w:rPr>
            <w:rFonts w:ascii="Times New Roman" w:eastAsia="Calibri" w:hAnsi="Times New Roman" w:cs="Times New Roman"/>
            <w:sz w:val="24"/>
            <w:szCs w:val="24"/>
          </w:rPr>
          <w:delText xml:space="preserve">paragrahvi </w:delText>
        </w:r>
        <w:r w:rsidR="000314F6" w:rsidDel="001209A1">
          <w:rPr>
            <w:rFonts w:ascii="Times New Roman" w:eastAsia="Calibri" w:hAnsi="Times New Roman" w:cs="Times New Roman"/>
            <w:sz w:val="24"/>
            <w:szCs w:val="24"/>
          </w:rPr>
          <w:delText xml:space="preserve">4 </w:delText>
        </w:r>
      </w:del>
      <w:r w:rsidR="000314F6">
        <w:rPr>
          <w:rFonts w:ascii="Times New Roman" w:eastAsia="Calibri" w:hAnsi="Times New Roman" w:cs="Times New Roman"/>
          <w:sz w:val="24"/>
          <w:szCs w:val="24"/>
        </w:rPr>
        <w:t>lõige 8 tunnistatakse kehtetuks</w:t>
      </w:r>
      <w:r w:rsidR="004F7C94">
        <w:rPr>
          <w:rFonts w:ascii="Times New Roman" w:eastAsia="Calibri" w:hAnsi="Times New Roman" w:cs="Times New Roman"/>
          <w:sz w:val="24"/>
          <w:szCs w:val="24"/>
        </w:rPr>
        <w:t>;</w:t>
      </w:r>
    </w:p>
    <w:p w14:paraId="2359E7DB" w14:textId="77777777" w:rsidR="00BB178A" w:rsidRDefault="00BB178A" w:rsidP="00083B24">
      <w:pPr>
        <w:spacing w:after="0" w:line="240" w:lineRule="auto"/>
        <w:jc w:val="both"/>
        <w:rPr>
          <w:rFonts w:ascii="Times New Roman" w:eastAsia="Calibri" w:hAnsi="Times New Roman" w:cs="Times New Roman"/>
          <w:sz w:val="24"/>
          <w:szCs w:val="24"/>
        </w:rPr>
      </w:pPr>
    </w:p>
    <w:p w14:paraId="3AA2927A" w14:textId="655AF1A8" w:rsidR="00BB178A" w:rsidRPr="00083B24" w:rsidRDefault="00BB178A" w:rsidP="00083B24">
      <w:pPr>
        <w:spacing w:after="0" w:line="240" w:lineRule="auto"/>
        <w:jc w:val="both"/>
        <w:rPr>
          <w:rFonts w:ascii="Times New Roman" w:eastAsia="Calibri" w:hAnsi="Times New Roman" w:cs="Times New Roman"/>
          <w:sz w:val="24"/>
          <w:szCs w:val="24"/>
        </w:rPr>
      </w:pPr>
      <w:r w:rsidRPr="00854AD1">
        <w:rPr>
          <w:rFonts w:ascii="Times New Roman" w:eastAsia="Calibri" w:hAnsi="Times New Roman" w:cs="Times New Roman"/>
          <w:b/>
          <w:bCs/>
          <w:sz w:val="24"/>
          <w:szCs w:val="24"/>
        </w:rPr>
        <w:t>7)</w:t>
      </w:r>
      <w:r>
        <w:rPr>
          <w:rFonts w:ascii="Times New Roman" w:eastAsia="Calibri" w:hAnsi="Times New Roman" w:cs="Times New Roman"/>
          <w:sz w:val="24"/>
          <w:szCs w:val="24"/>
        </w:rPr>
        <w:t xml:space="preserve"> paragrahvi </w:t>
      </w:r>
      <w:r w:rsidR="00083B24" w:rsidRPr="00083B24">
        <w:rPr>
          <w:rFonts w:ascii="Times New Roman" w:eastAsia="Calibri" w:hAnsi="Times New Roman" w:cs="Times New Roman"/>
          <w:sz w:val="24"/>
          <w:szCs w:val="24"/>
        </w:rPr>
        <w:t>täiendatakse lõi</w:t>
      </w:r>
      <w:r>
        <w:rPr>
          <w:rFonts w:ascii="Times New Roman" w:eastAsia="Calibri" w:hAnsi="Times New Roman" w:cs="Times New Roman"/>
          <w:sz w:val="24"/>
          <w:szCs w:val="24"/>
        </w:rPr>
        <w:t>k</w:t>
      </w:r>
      <w:r w:rsidR="00083B24" w:rsidRPr="00083B24">
        <w:rPr>
          <w:rFonts w:ascii="Times New Roman" w:eastAsia="Calibri" w:hAnsi="Times New Roman" w:cs="Times New Roman"/>
          <w:sz w:val="24"/>
          <w:szCs w:val="24"/>
        </w:rPr>
        <w:t xml:space="preserve">ega </w:t>
      </w:r>
      <w:r w:rsidR="00202D81">
        <w:rPr>
          <w:rFonts w:ascii="Times New Roman" w:eastAsia="Calibri" w:hAnsi="Times New Roman" w:cs="Times New Roman"/>
          <w:sz w:val="24"/>
          <w:szCs w:val="24"/>
        </w:rPr>
        <w:t>9</w:t>
      </w:r>
      <w:r w:rsidR="00083B24" w:rsidRPr="00083B24">
        <w:rPr>
          <w:rFonts w:ascii="Times New Roman" w:eastAsia="Calibri" w:hAnsi="Times New Roman" w:cs="Times New Roman"/>
          <w:sz w:val="24"/>
          <w:szCs w:val="24"/>
        </w:rPr>
        <w:t xml:space="preserve"> järgmises sõnastuses</w:t>
      </w:r>
      <w:r>
        <w:rPr>
          <w:rFonts w:ascii="Times New Roman" w:eastAsia="Calibri" w:hAnsi="Times New Roman" w:cs="Times New Roman"/>
          <w:sz w:val="24"/>
          <w:szCs w:val="24"/>
        </w:rPr>
        <w:t>:</w:t>
      </w:r>
    </w:p>
    <w:p w14:paraId="71C9D728" w14:textId="5297AB07" w:rsidR="00083B24" w:rsidRDefault="00083B24" w:rsidP="008A20F6">
      <w:pPr>
        <w:spacing w:after="0" w:line="240" w:lineRule="auto"/>
        <w:jc w:val="both"/>
        <w:rPr>
          <w:rFonts w:ascii="Times New Roman" w:eastAsia="Calibri" w:hAnsi="Times New Roman" w:cs="Times New Roman"/>
          <w:sz w:val="24"/>
          <w:szCs w:val="24"/>
        </w:rPr>
      </w:pPr>
      <w:r w:rsidRPr="00083B24">
        <w:rPr>
          <w:rFonts w:ascii="Times New Roman" w:eastAsia="Calibri" w:hAnsi="Times New Roman" w:cs="Times New Roman"/>
          <w:sz w:val="24"/>
          <w:szCs w:val="24"/>
        </w:rPr>
        <w:t>„(</w:t>
      </w:r>
      <w:r w:rsidR="00202D81">
        <w:rPr>
          <w:rFonts w:ascii="Times New Roman" w:eastAsia="Calibri" w:hAnsi="Times New Roman" w:cs="Times New Roman"/>
          <w:sz w:val="24"/>
          <w:szCs w:val="24"/>
        </w:rPr>
        <w:t>9</w:t>
      </w:r>
      <w:r w:rsidRPr="00083B24">
        <w:rPr>
          <w:rFonts w:ascii="Times New Roman" w:eastAsia="Calibri" w:hAnsi="Times New Roman" w:cs="Times New Roman"/>
          <w:sz w:val="24"/>
          <w:szCs w:val="24"/>
        </w:rPr>
        <w:t xml:space="preserve">) </w:t>
      </w:r>
      <w:r w:rsidR="00BB178A">
        <w:rPr>
          <w:rFonts w:ascii="Times New Roman" w:eastAsia="Calibri" w:hAnsi="Times New Roman" w:cs="Times New Roman"/>
          <w:sz w:val="24"/>
          <w:szCs w:val="24"/>
        </w:rPr>
        <w:t xml:space="preserve">Kestvuslepingu puhul võib tarbija </w:t>
      </w:r>
      <w:del w:id="23" w:author="Autor">
        <w:r w:rsidR="00BB178A" w:rsidDel="001A3643">
          <w:rPr>
            <w:rFonts w:ascii="Times New Roman" w:eastAsia="Calibri" w:hAnsi="Times New Roman" w:cs="Times New Roman"/>
            <w:sz w:val="24"/>
            <w:szCs w:val="24"/>
          </w:rPr>
          <w:delText>igal aja</w:delText>
        </w:r>
        <w:r w:rsidR="001A3643" w:rsidDel="001A3643">
          <w:rPr>
            <w:rFonts w:ascii="Times New Roman" w:eastAsia="Calibri" w:hAnsi="Times New Roman" w:cs="Times New Roman"/>
            <w:sz w:val="24"/>
            <w:szCs w:val="24"/>
          </w:rPr>
          <w:delText>l</w:delText>
        </w:r>
        <w:r w:rsidR="00BB178A" w:rsidDel="001A3643">
          <w:rPr>
            <w:rFonts w:ascii="Times New Roman" w:eastAsia="Calibri" w:hAnsi="Times New Roman" w:cs="Times New Roman"/>
            <w:sz w:val="24"/>
            <w:szCs w:val="24"/>
          </w:rPr>
          <w:delText xml:space="preserve"> </w:delText>
        </w:r>
      </w:del>
      <w:r w:rsidR="00BB178A">
        <w:rPr>
          <w:rFonts w:ascii="Times New Roman" w:eastAsia="Calibri" w:hAnsi="Times New Roman" w:cs="Times New Roman"/>
          <w:sz w:val="24"/>
          <w:szCs w:val="24"/>
        </w:rPr>
        <w:t xml:space="preserve">enda valitud arve edastusviisi </w:t>
      </w:r>
      <w:ins w:id="24" w:author="Autor">
        <w:r w:rsidR="001A3643">
          <w:rPr>
            <w:rFonts w:ascii="Times New Roman" w:eastAsia="Calibri" w:hAnsi="Times New Roman" w:cs="Times New Roman"/>
            <w:sz w:val="24"/>
            <w:szCs w:val="24"/>
          </w:rPr>
          <w:t xml:space="preserve">igal ajal </w:t>
        </w:r>
      </w:ins>
      <w:r w:rsidR="00BB178A">
        <w:rPr>
          <w:rFonts w:ascii="Times New Roman" w:eastAsia="Calibri" w:hAnsi="Times New Roman" w:cs="Times New Roman"/>
          <w:sz w:val="24"/>
          <w:szCs w:val="24"/>
        </w:rPr>
        <w:t>muuta. Tarbija vaikimine või tegevusetus loetakse arve</w:t>
      </w:r>
      <w:del w:id="25" w:author="Autor">
        <w:r w:rsidR="00BB178A" w:rsidDel="001A3643">
          <w:rPr>
            <w:rFonts w:ascii="Times New Roman" w:eastAsia="Calibri" w:hAnsi="Times New Roman" w:cs="Times New Roman"/>
            <w:sz w:val="24"/>
            <w:szCs w:val="24"/>
          </w:rPr>
          <w:delText xml:space="preserve"> </w:delText>
        </w:r>
      </w:del>
      <w:r w:rsidR="00BB178A">
        <w:rPr>
          <w:rFonts w:ascii="Times New Roman" w:eastAsia="Calibri" w:hAnsi="Times New Roman" w:cs="Times New Roman"/>
          <w:sz w:val="24"/>
          <w:szCs w:val="24"/>
        </w:rPr>
        <w:t xml:space="preserve">edastusviisi muutmise tahteavalduseks, kui kaupleja on tarbijale sellist tahteavalduse tegemise </w:t>
      </w:r>
      <w:ins w:id="26" w:author="Autor">
        <w:r w:rsidR="001A3643">
          <w:rPr>
            <w:rFonts w:ascii="Times New Roman" w:eastAsia="Calibri" w:hAnsi="Times New Roman" w:cs="Times New Roman"/>
            <w:sz w:val="24"/>
            <w:szCs w:val="24"/>
          </w:rPr>
          <w:t>võimalust</w:t>
        </w:r>
      </w:ins>
      <w:del w:id="27" w:author="Autor">
        <w:r w:rsidR="00BB178A" w:rsidDel="001A3643">
          <w:rPr>
            <w:rFonts w:ascii="Times New Roman" w:eastAsia="Calibri" w:hAnsi="Times New Roman" w:cs="Times New Roman"/>
            <w:sz w:val="24"/>
            <w:szCs w:val="24"/>
          </w:rPr>
          <w:delText>viisi</w:delText>
        </w:r>
      </w:del>
      <w:r w:rsidR="00BB178A">
        <w:rPr>
          <w:rFonts w:ascii="Times New Roman" w:eastAsia="Calibri" w:hAnsi="Times New Roman" w:cs="Times New Roman"/>
          <w:sz w:val="24"/>
          <w:szCs w:val="24"/>
        </w:rPr>
        <w:t xml:space="preserve"> pakkunud.“</w:t>
      </w:r>
      <w:r w:rsidR="00CC1492">
        <w:rPr>
          <w:rFonts w:ascii="Times New Roman" w:eastAsia="Calibri" w:hAnsi="Times New Roman" w:cs="Times New Roman"/>
          <w:sz w:val="24"/>
          <w:szCs w:val="24"/>
        </w:rPr>
        <w:t>.</w:t>
      </w:r>
    </w:p>
    <w:p w14:paraId="362979FD" w14:textId="77777777" w:rsidR="000343CB" w:rsidRPr="00083B24" w:rsidRDefault="000343CB" w:rsidP="00083B24">
      <w:pPr>
        <w:spacing w:after="0" w:line="240" w:lineRule="auto"/>
        <w:jc w:val="both"/>
        <w:rPr>
          <w:rFonts w:ascii="Times New Roman" w:eastAsia="Calibri" w:hAnsi="Times New Roman" w:cs="Times New Roman"/>
          <w:sz w:val="24"/>
          <w:szCs w:val="24"/>
        </w:rPr>
      </w:pPr>
    </w:p>
    <w:p w14:paraId="2B456072" w14:textId="36ABCB70" w:rsidR="00083B24" w:rsidRPr="00083B24" w:rsidRDefault="00083B24" w:rsidP="00083B24">
      <w:pPr>
        <w:spacing w:after="0" w:line="240" w:lineRule="auto"/>
        <w:jc w:val="both"/>
        <w:rPr>
          <w:rFonts w:ascii="Times New Roman" w:eastAsia="Calibri" w:hAnsi="Times New Roman" w:cs="Times New Roman"/>
          <w:b/>
          <w:bCs/>
          <w:sz w:val="24"/>
          <w:szCs w:val="24"/>
        </w:rPr>
      </w:pPr>
      <w:r w:rsidRPr="00083B24">
        <w:rPr>
          <w:rFonts w:ascii="Times New Roman" w:eastAsia="Calibri" w:hAnsi="Times New Roman" w:cs="Times New Roman"/>
          <w:b/>
          <w:bCs/>
          <w:sz w:val="24"/>
          <w:szCs w:val="24"/>
        </w:rPr>
        <w:t xml:space="preserve">§ </w:t>
      </w:r>
      <w:r w:rsidR="004F7C94">
        <w:rPr>
          <w:rFonts w:ascii="Times New Roman" w:eastAsia="Calibri" w:hAnsi="Times New Roman" w:cs="Times New Roman"/>
          <w:b/>
          <w:bCs/>
          <w:sz w:val="24"/>
          <w:szCs w:val="24"/>
        </w:rPr>
        <w:t>2</w:t>
      </w:r>
      <w:r w:rsidRPr="00083B24">
        <w:rPr>
          <w:rFonts w:ascii="Times New Roman" w:eastAsia="Calibri" w:hAnsi="Times New Roman" w:cs="Times New Roman"/>
          <w:b/>
          <w:bCs/>
          <w:sz w:val="24"/>
          <w:szCs w:val="24"/>
        </w:rPr>
        <w:t>. Seaduse jõustumine</w:t>
      </w:r>
    </w:p>
    <w:p w14:paraId="34000DDE" w14:textId="77777777" w:rsidR="00083B24" w:rsidRDefault="00083B24" w:rsidP="00083B24">
      <w:pPr>
        <w:spacing w:after="0" w:line="240" w:lineRule="auto"/>
        <w:jc w:val="both"/>
        <w:rPr>
          <w:rFonts w:ascii="Times New Roman" w:eastAsia="Calibri" w:hAnsi="Times New Roman" w:cs="Times New Roman"/>
          <w:sz w:val="24"/>
          <w:szCs w:val="24"/>
        </w:rPr>
      </w:pPr>
    </w:p>
    <w:p w14:paraId="38EEDF91" w14:textId="1F91B601" w:rsidR="00083B24" w:rsidRPr="00083B24" w:rsidRDefault="00083B24" w:rsidP="00083B24">
      <w:pPr>
        <w:spacing w:after="0" w:line="240" w:lineRule="auto"/>
        <w:jc w:val="both"/>
        <w:rPr>
          <w:rFonts w:ascii="Times New Roman" w:eastAsia="Calibri" w:hAnsi="Times New Roman" w:cs="Times New Roman"/>
          <w:sz w:val="24"/>
          <w:szCs w:val="24"/>
        </w:rPr>
      </w:pPr>
      <w:r w:rsidRPr="00083B24">
        <w:rPr>
          <w:rFonts w:ascii="Times New Roman" w:eastAsia="Calibri" w:hAnsi="Times New Roman" w:cs="Times New Roman"/>
          <w:sz w:val="24"/>
          <w:szCs w:val="24"/>
        </w:rPr>
        <w:t xml:space="preserve">Käesolev seadus jõustub 2025. aasta 1. juulil. </w:t>
      </w:r>
    </w:p>
    <w:p w14:paraId="3F038A7A" w14:textId="77777777" w:rsidR="00083B24" w:rsidRPr="00083B24" w:rsidRDefault="00083B24" w:rsidP="00083B24">
      <w:pPr>
        <w:spacing w:after="0" w:line="240" w:lineRule="auto"/>
        <w:jc w:val="both"/>
        <w:rPr>
          <w:rFonts w:ascii="Times New Roman" w:eastAsia="Calibri" w:hAnsi="Times New Roman" w:cs="Times New Roman"/>
          <w:sz w:val="24"/>
          <w:szCs w:val="24"/>
        </w:rPr>
      </w:pPr>
    </w:p>
    <w:p w14:paraId="05E44B22" w14:textId="77777777" w:rsidR="00083B24" w:rsidRDefault="00083B24" w:rsidP="00083B24">
      <w:pPr>
        <w:spacing w:after="0" w:line="240" w:lineRule="auto"/>
        <w:jc w:val="both"/>
        <w:rPr>
          <w:rFonts w:ascii="Times New Roman" w:eastAsia="Calibri" w:hAnsi="Times New Roman" w:cs="Times New Roman"/>
          <w:sz w:val="24"/>
          <w:szCs w:val="24"/>
        </w:rPr>
      </w:pPr>
    </w:p>
    <w:p w14:paraId="18E2FF47" w14:textId="77777777" w:rsidR="00294316" w:rsidRPr="00083B24" w:rsidRDefault="00294316" w:rsidP="00083B24">
      <w:pPr>
        <w:spacing w:after="0" w:line="240" w:lineRule="auto"/>
        <w:jc w:val="both"/>
        <w:rPr>
          <w:rFonts w:ascii="Times New Roman" w:eastAsia="Calibri" w:hAnsi="Times New Roman" w:cs="Times New Roman"/>
          <w:sz w:val="24"/>
          <w:szCs w:val="24"/>
        </w:rPr>
      </w:pPr>
    </w:p>
    <w:p w14:paraId="2222FE8B" w14:textId="77777777" w:rsidR="00083B24" w:rsidRPr="00083B24" w:rsidRDefault="00083B24" w:rsidP="00083B24">
      <w:pPr>
        <w:widowControl w:val="0"/>
        <w:autoSpaceDE w:val="0"/>
        <w:autoSpaceDN w:val="0"/>
        <w:adjustRightInd w:val="0"/>
        <w:spacing w:after="0" w:line="240" w:lineRule="auto"/>
        <w:ind w:right="-1"/>
        <w:jc w:val="both"/>
        <w:rPr>
          <w:rFonts w:ascii="Times New Roman" w:eastAsia="Calibri" w:hAnsi="Times New Roman" w:cs="Times New Roman"/>
          <w:kern w:val="0"/>
          <w:sz w:val="24"/>
          <w:szCs w:val="24"/>
          <w14:ligatures w14:val="none"/>
        </w:rPr>
      </w:pPr>
      <w:r w:rsidRPr="00083B24">
        <w:rPr>
          <w:rFonts w:ascii="Times New Roman" w:eastAsia="Calibri" w:hAnsi="Times New Roman" w:cs="Times New Roman"/>
          <w:kern w:val="0"/>
          <w:sz w:val="24"/>
          <w:szCs w:val="24"/>
          <w14:ligatures w14:val="none"/>
        </w:rPr>
        <w:t xml:space="preserve">Lauri </w:t>
      </w:r>
      <w:proofErr w:type="spellStart"/>
      <w:r w:rsidRPr="00083B24">
        <w:rPr>
          <w:rFonts w:ascii="Times New Roman" w:eastAsia="Calibri" w:hAnsi="Times New Roman" w:cs="Times New Roman"/>
          <w:kern w:val="0"/>
          <w:sz w:val="24"/>
          <w:szCs w:val="24"/>
          <w14:ligatures w14:val="none"/>
        </w:rPr>
        <w:t>Hussar</w:t>
      </w:r>
      <w:proofErr w:type="spellEnd"/>
    </w:p>
    <w:p w14:paraId="338BCDE6" w14:textId="77777777" w:rsidR="00083B24" w:rsidRPr="00083B24" w:rsidRDefault="00083B24" w:rsidP="00083B24">
      <w:pPr>
        <w:widowControl w:val="0"/>
        <w:autoSpaceDE w:val="0"/>
        <w:autoSpaceDN w:val="0"/>
        <w:adjustRightInd w:val="0"/>
        <w:spacing w:after="0" w:line="240" w:lineRule="auto"/>
        <w:ind w:right="-1"/>
        <w:jc w:val="both"/>
        <w:rPr>
          <w:rFonts w:ascii="Times New Roman" w:eastAsia="Calibri" w:hAnsi="Times New Roman" w:cs="Times New Roman"/>
          <w:kern w:val="0"/>
          <w:sz w:val="24"/>
          <w:szCs w:val="24"/>
          <w14:ligatures w14:val="none"/>
        </w:rPr>
      </w:pPr>
      <w:r w:rsidRPr="00083B24">
        <w:rPr>
          <w:rFonts w:ascii="Times New Roman" w:eastAsia="Calibri" w:hAnsi="Times New Roman" w:cs="Times New Roman"/>
          <w:kern w:val="0"/>
          <w:sz w:val="24"/>
          <w:szCs w:val="24"/>
          <w14:ligatures w14:val="none"/>
        </w:rPr>
        <w:t>Riigikogu esimees</w:t>
      </w:r>
    </w:p>
    <w:p w14:paraId="1566BB43" w14:textId="77777777" w:rsidR="00083B24" w:rsidRPr="00083B24" w:rsidRDefault="00083B24" w:rsidP="00083B24">
      <w:pPr>
        <w:widowControl w:val="0"/>
        <w:autoSpaceDE w:val="0"/>
        <w:autoSpaceDN w:val="0"/>
        <w:adjustRightInd w:val="0"/>
        <w:spacing w:after="0" w:line="240" w:lineRule="auto"/>
        <w:ind w:right="-1"/>
        <w:jc w:val="both"/>
        <w:rPr>
          <w:rFonts w:ascii="Times New Roman" w:eastAsia="Calibri" w:hAnsi="Times New Roman" w:cs="Times New Roman"/>
          <w:kern w:val="0"/>
          <w:sz w:val="24"/>
          <w:szCs w:val="24"/>
          <w14:ligatures w14:val="none"/>
        </w:rPr>
      </w:pPr>
    </w:p>
    <w:p w14:paraId="212AB07D" w14:textId="7C44C03A" w:rsidR="00083B24" w:rsidRPr="00083B24" w:rsidRDefault="00083B24" w:rsidP="00083B24">
      <w:pPr>
        <w:widowControl w:val="0"/>
        <w:autoSpaceDE w:val="0"/>
        <w:autoSpaceDN w:val="0"/>
        <w:adjustRightInd w:val="0"/>
        <w:spacing w:after="0" w:line="240" w:lineRule="auto"/>
        <w:ind w:right="-1"/>
        <w:jc w:val="both"/>
        <w:rPr>
          <w:rFonts w:ascii="Times New Roman" w:eastAsia="Calibri" w:hAnsi="Times New Roman" w:cs="Times New Roman"/>
          <w:kern w:val="0"/>
          <w:sz w:val="24"/>
          <w:szCs w:val="24"/>
          <w14:ligatures w14:val="none"/>
        </w:rPr>
      </w:pPr>
      <w:r w:rsidRPr="00083B24">
        <w:rPr>
          <w:rFonts w:ascii="Times New Roman" w:eastAsia="Calibri" w:hAnsi="Times New Roman" w:cs="Times New Roman"/>
          <w:kern w:val="0"/>
          <w:sz w:val="24"/>
          <w:szCs w:val="24"/>
          <w14:ligatures w14:val="none"/>
        </w:rPr>
        <w:t xml:space="preserve">Tallinn, …………….. 2024. a. </w:t>
      </w:r>
    </w:p>
    <w:p w14:paraId="7DC17942" w14:textId="77777777" w:rsidR="00083B24" w:rsidRPr="00083B24" w:rsidRDefault="00083B24" w:rsidP="00083B24">
      <w:pPr>
        <w:widowControl w:val="0"/>
        <w:pBdr>
          <w:bottom w:val="single" w:sz="12" w:space="1" w:color="auto"/>
        </w:pBdr>
        <w:autoSpaceDE w:val="0"/>
        <w:autoSpaceDN w:val="0"/>
        <w:adjustRightInd w:val="0"/>
        <w:spacing w:after="0" w:line="240" w:lineRule="auto"/>
        <w:ind w:right="-1"/>
        <w:jc w:val="both"/>
        <w:rPr>
          <w:rFonts w:ascii="Times New Roman" w:eastAsia="Calibri" w:hAnsi="Times New Roman" w:cs="Times New Roman"/>
          <w:kern w:val="0"/>
          <w:sz w:val="24"/>
          <w:szCs w:val="24"/>
          <w14:ligatures w14:val="none"/>
        </w:rPr>
      </w:pPr>
    </w:p>
    <w:p w14:paraId="0255CE9E" w14:textId="26DF5DF5" w:rsidR="00083B24" w:rsidRPr="00083B24" w:rsidRDefault="00083B24" w:rsidP="00083B24">
      <w:pPr>
        <w:widowControl w:val="0"/>
        <w:autoSpaceDE w:val="0"/>
        <w:autoSpaceDN w:val="0"/>
        <w:adjustRightInd w:val="0"/>
        <w:spacing w:after="0" w:line="240" w:lineRule="auto"/>
        <w:ind w:right="-1"/>
        <w:jc w:val="both"/>
        <w:rPr>
          <w:rFonts w:ascii="Times New Roman" w:eastAsia="Calibri" w:hAnsi="Times New Roman" w:cs="Times New Roman"/>
          <w:kern w:val="0"/>
          <w:sz w:val="24"/>
          <w:szCs w:val="24"/>
          <w14:ligatures w14:val="none"/>
        </w:rPr>
      </w:pPr>
      <w:r w:rsidRPr="00083B24">
        <w:rPr>
          <w:rFonts w:ascii="Times New Roman" w:eastAsia="Calibri" w:hAnsi="Times New Roman" w:cs="Times New Roman"/>
          <w:kern w:val="0"/>
          <w:sz w:val="24"/>
          <w:szCs w:val="24"/>
          <w14:ligatures w14:val="none"/>
        </w:rPr>
        <w:t>Algatab Vabariigi Valitsus …………… 2024</w:t>
      </w:r>
      <w:r w:rsidR="0044684B">
        <w:rPr>
          <w:rFonts w:ascii="Times New Roman" w:eastAsia="Calibri" w:hAnsi="Times New Roman" w:cs="Times New Roman"/>
          <w:kern w:val="0"/>
          <w:sz w:val="24"/>
          <w:szCs w:val="24"/>
          <w14:ligatures w14:val="none"/>
        </w:rPr>
        <w:t>.</w:t>
      </w:r>
      <w:r w:rsidRPr="00083B24">
        <w:rPr>
          <w:rFonts w:ascii="Times New Roman" w:eastAsia="Calibri" w:hAnsi="Times New Roman" w:cs="Times New Roman"/>
          <w:kern w:val="0"/>
          <w:sz w:val="24"/>
          <w:szCs w:val="24"/>
          <w14:ligatures w14:val="none"/>
        </w:rPr>
        <w:t xml:space="preserve"> </w:t>
      </w:r>
      <w:r w:rsidR="0044684B">
        <w:rPr>
          <w:rFonts w:ascii="Times New Roman" w:eastAsia="Calibri" w:hAnsi="Times New Roman" w:cs="Times New Roman"/>
          <w:kern w:val="0"/>
          <w:sz w:val="24"/>
          <w:szCs w:val="24"/>
          <w14:ligatures w14:val="none"/>
        </w:rPr>
        <w:t>a.</w:t>
      </w:r>
    </w:p>
    <w:p w14:paraId="30E43DC5" w14:textId="77777777" w:rsidR="00083B24" w:rsidRPr="00083B24" w:rsidRDefault="00083B24" w:rsidP="00083B24">
      <w:pPr>
        <w:widowControl w:val="0"/>
        <w:autoSpaceDE w:val="0"/>
        <w:autoSpaceDN w:val="0"/>
        <w:adjustRightInd w:val="0"/>
        <w:spacing w:after="0" w:line="240" w:lineRule="auto"/>
        <w:ind w:right="-1"/>
        <w:jc w:val="both"/>
        <w:rPr>
          <w:rFonts w:ascii="Times New Roman" w:eastAsia="Calibri" w:hAnsi="Times New Roman" w:cs="Times New Roman"/>
          <w:kern w:val="0"/>
          <w:sz w:val="24"/>
          <w:szCs w:val="24"/>
          <w14:ligatures w14:val="none"/>
        </w:rPr>
      </w:pPr>
    </w:p>
    <w:p w14:paraId="3F227527" w14:textId="77777777" w:rsidR="00083B24" w:rsidRPr="00083B24" w:rsidRDefault="00083B24" w:rsidP="00083B24">
      <w:pPr>
        <w:widowControl w:val="0"/>
        <w:autoSpaceDE w:val="0"/>
        <w:autoSpaceDN w:val="0"/>
        <w:adjustRightInd w:val="0"/>
        <w:spacing w:after="0" w:line="240" w:lineRule="auto"/>
        <w:ind w:right="-1"/>
        <w:jc w:val="both"/>
        <w:rPr>
          <w:rFonts w:ascii="Times New Roman" w:eastAsia="Calibri" w:hAnsi="Times New Roman" w:cs="Times New Roman"/>
          <w:kern w:val="0"/>
          <w:sz w:val="24"/>
          <w:szCs w:val="24"/>
          <w14:ligatures w14:val="none"/>
        </w:rPr>
      </w:pPr>
      <w:r w:rsidRPr="00083B24">
        <w:rPr>
          <w:rFonts w:ascii="Times New Roman" w:eastAsia="Calibri" w:hAnsi="Times New Roman" w:cs="Times New Roman"/>
          <w:kern w:val="0"/>
          <w:sz w:val="24"/>
          <w:szCs w:val="24"/>
          <w14:ligatures w14:val="none"/>
        </w:rPr>
        <w:t>(allkirjastatud digitaalselt)</w:t>
      </w:r>
    </w:p>
    <w:p w14:paraId="1E0D8180" w14:textId="77777777" w:rsidR="00191DB0" w:rsidRDefault="00191DB0" w:rsidP="00916A1C">
      <w:pPr>
        <w:pStyle w:val="Vahedeta"/>
        <w:jc w:val="both"/>
        <w:rPr>
          <w:rFonts w:ascii="Times New Roman" w:hAnsi="Times New Roman" w:cs="Times New Roman"/>
          <w:sz w:val="24"/>
          <w:szCs w:val="24"/>
        </w:rPr>
      </w:pPr>
    </w:p>
    <w:p w14:paraId="00B3D21E" w14:textId="77777777" w:rsidR="00191DB0" w:rsidRDefault="00191DB0" w:rsidP="00916A1C">
      <w:pPr>
        <w:pStyle w:val="Vahedeta"/>
        <w:jc w:val="both"/>
        <w:rPr>
          <w:rFonts w:ascii="Times New Roman" w:hAnsi="Times New Roman" w:cs="Times New Roman"/>
          <w:sz w:val="24"/>
          <w:szCs w:val="24"/>
        </w:rPr>
      </w:pPr>
    </w:p>
    <w:p w14:paraId="7AFA80CE" w14:textId="77777777" w:rsidR="00191DB0" w:rsidRDefault="00191DB0" w:rsidP="00916A1C">
      <w:pPr>
        <w:pStyle w:val="Vahedeta"/>
        <w:jc w:val="both"/>
        <w:rPr>
          <w:rFonts w:ascii="Times New Roman" w:hAnsi="Times New Roman" w:cs="Times New Roman"/>
          <w:sz w:val="24"/>
          <w:szCs w:val="24"/>
        </w:rPr>
      </w:pPr>
    </w:p>
    <w:p w14:paraId="796B4554" w14:textId="77777777" w:rsidR="00191DB0" w:rsidRPr="00191DB0" w:rsidRDefault="00191DB0" w:rsidP="00916A1C">
      <w:pPr>
        <w:pStyle w:val="Vahedeta"/>
        <w:jc w:val="both"/>
        <w:rPr>
          <w:rFonts w:ascii="Times New Roman" w:hAnsi="Times New Roman" w:cs="Times New Roman"/>
          <w:sz w:val="24"/>
          <w:szCs w:val="24"/>
        </w:rPr>
      </w:pPr>
    </w:p>
    <w:sectPr w:rsidR="00191DB0" w:rsidRPr="00191DB0" w:rsidSect="00A66B27">
      <w:footerReference w:type="default" r:id="rId11"/>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60CB6FC" w14:textId="77777777" w:rsidR="00F6265E" w:rsidRDefault="004017CF" w:rsidP="00F6265E">
      <w:pPr>
        <w:pStyle w:val="Kommentaaritekst"/>
      </w:pPr>
      <w:r>
        <w:rPr>
          <w:rStyle w:val="Kommentaariviide"/>
        </w:rPr>
        <w:annotationRef/>
      </w:r>
      <w:r w:rsidR="00F6265E">
        <w:t>Lõike 4 ülevaatlikkuse ja parema loetavuse eesmärgil on ettepanek esimene lause esitada kasutades punktiloetelu nende juhtude kohta, mil on vaja paberdokumenti ning EN täiendada punktiga, milles TKS § 4 täiendatakse lõikega 4</w:t>
      </w:r>
      <w:r w:rsidR="00F6265E">
        <w:rPr>
          <w:vertAlign w:val="superscript"/>
        </w:rPr>
        <w:t>1</w:t>
      </w:r>
      <w:r w:rsidR="00F6265E">
        <w:t>, milles loetelu, mida peab paberdokument sisaldama (alus: HÕNTE § 24).</w:t>
      </w:r>
    </w:p>
  </w:comment>
  <w:comment w:id="14" w:author="Autor" w:initials="A">
    <w:p w14:paraId="597F20EB" w14:textId="7AB96991" w:rsidR="004017CF" w:rsidRDefault="001A3643" w:rsidP="004017CF">
      <w:pPr>
        <w:pStyle w:val="Kommentaaritekst"/>
      </w:pPr>
      <w:r>
        <w:rPr>
          <w:rStyle w:val="Kommentaariviide"/>
        </w:rPr>
        <w:annotationRef/>
      </w:r>
      <w:r w:rsidR="004017CF">
        <w:t>Keeletoimetaja märkus: "Näib, et mõte on pigem selles, et kaupleja võib tarbija nõusolekul kasutada arve edastamiseks ka sättes nimetatud kanaleid. Algsest, parandamata versioonist võis välja lugeda, et kaupleja võib kasutada klienditeeninduskeskkonda või internetipanka tarbijale arve edastamiseks vaid siis, kui tarbija on üleüldse arve edastamisega nõus ".</w:t>
      </w:r>
    </w:p>
  </w:comment>
  <w:comment w:id="19" w:author="Autor" w:initials="A">
    <w:p w14:paraId="39E88EAF" w14:textId="702B9315" w:rsidR="004017CF" w:rsidRDefault="004017CF" w:rsidP="004017CF">
      <w:pPr>
        <w:pStyle w:val="Kommentaaritekst"/>
      </w:pPr>
      <w:r>
        <w:rPr>
          <w:rStyle w:val="Kommentaariviide"/>
        </w:rPr>
        <w:annotationRef/>
      </w:r>
    </w:p>
    <w:p w14:paraId="29B6A6A5" w14:textId="77777777" w:rsidR="004017CF" w:rsidRDefault="004017CF" w:rsidP="004017CF">
      <w:pPr>
        <w:pStyle w:val="Kommentaaritekst"/>
      </w:pPr>
      <w:r>
        <w:t>VÕS § 28</w:t>
      </w:r>
      <w:r>
        <w:rPr>
          <w:vertAlign w:val="superscript"/>
        </w:rPr>
        <w:t xml:space="preserve">1 </w:t>
      </w:r>
      <w:r>
        <w:t>lõikes 1, VÕS § 55</w:t>
      </w:r>
      <w:r>
        <w:rPr>
          <w:vertAlign w:val="superscript"/>
        </w:rPr>
        <w:t>1</w:t>
      </w:r>
      <w:r>
        <w:t xml:space="preserve"> lõikes 6 ja  TKS § 4 lõikes 7 on kasutatud sõnastust "sõnaselge nõusolek". </w:t>
      </w:r>
    </w:p>
    <w:p w14:paraId="5F23BDF7" w14:textId="77777777" w:rsidR="004017CF" w:rsidRDefault="004017CF" w:rsidP="004017CF">
      <w:pPr>
        <w:pStyle w:val="Kommentaaritekst"/>
      </w:pPr>
    </w:p>
    <w:p w14:paraId="793B8525" w14:textId="77777777" w:rsidR="004017CF" w:rsidRDefault="004017CF" w:rsidP="004017CF">
      <w:pPr>
        <w:pStyle w:val="Kommentaaritekst"/>
      </w:pPr>
      <w:r>
        <w:t>TsÜS § 68 lõige 2 sätestab otsese tahteavalduse mõiste ning kommenteeritud väljaande autorid on selgitanud, et "sõnaselge“ tähendab, et tahe on otseselt ja vahetult väljendatud sõnalises avalduses, kas suuliselt või kirjalikult.</w:t>
      </w:r>
    </w:p>
    <w:p w14:paraId="7B6FC32A" w14:textId="77777777" w:rsidR="004017CF" w:rsidRDefault="004017CF" w:rsidP="004017CF">
      <w:pPr>
        <w:pStyle w:val="Kommentaaritekst"/>
      </w:pPr>
    </w:p>
    <w:p w14:paraId="7427836C" w14:textId="77777777" w:rsidR="004017CF" w:rsidRDefault="004017CF" w:rsidP="004017CF">
      <w:pPr>
        <w:pStyle w:val="Kommentaaritekst"/>
      </w:pPr>
      <w:r>
        <w:t>Teeme ettepaneku kasutada „sõnaselge nõusolek“.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0CB6FC" w15:done="0"/>
  <w15:commentEx w15:paraId="597F20EB" w15:done="0"/>
  <w15:commentEx w15:paraId="742783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0CB6FC" w16cid:durableId="2A6DFDB6"/>
  <w16cid:commentId w16cid:paraId="597F20EB" w16cid:durableId="2A68AACD"/>
  <w16cid:commentId w16cid:paraId="7427836C" w16cid:durableId="2A6DFC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A6CE2" w14:textId="77777777" w:rsidR="008D23E4" w:rsidRDefault="008D23E4" w:rsidP="00000177">
      <w:pPr>
        <w:spacing w:after="0" w:line="240" w:lineRule="auto"/>
      </w:pPr>
      <w:r>
        <w:separator/>
      </w:r>
    </w:p>
  </w:endnote>
  <w:endnote w:type="continuationSeparator" w:id="0">
    <w:p w14:paraId="0CD3F5F8" w14:textId="77777777" w:rsidR="008D23E4" w:rsidRDefault="008D23E4" w:rsidP="0000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8056767"/>
      <w:docPartObj>
        <w:docPartGallery w:val="Page Numbers (Bottom of Page)"/>
        <w:docPartUnique/>
      </w:docPartObj>
    </w:sdtPr>
    <w:sdtEndPr/>
    <w:sdtContent>
      <w:p w14:paraId="674047E0" w14:textId="5EAB02A8" w:rsidR="00000177" w:rsidRDefault="00000177">
        <w:pPr>
          <w:pStyle w:val="Jalus"/>
          <w:jc w:val="center"/>
        </w:pPr>
        <w:r>
          <w:fldChar w:fldCharType="begin"/>
        </w:r>
        <w:r>
          <w:instrText>PAGE   \* MERGEFORMAT</w:instrText>
        </w:r>
        <w:r>
          <w:fldChar w:fldCharType="separate"/>
        </w:r>
        <w:r>
          <w:t>2</w:t>
        </w:r>
        <w:r>
          <w:fldChar w:fldCharType="end"/>
        </w:r>
      </w:p>
    </w:sdtContent>
  </w:sdt>
  <w:p w14:paraId="3BA6880A" w14:textId="77777777" w:rsidR="00000177" w:rsidRDefault="000001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3DA7E" w14:textId="77777777" w:rsidR="008D23E4" w:rsidRDefault="008D23E4" w:rsidP="00000177">
      <w:pPr>
        <w:spacing w:after="0" w:line="240" w:lineRule="auto"/>
      </w:pPr>
      <w:r>
        <w:separator/>
      </w:r>
    </w:p>
  </w:footnote>
  <w:footnote w:type="continuationSeparator" w:id="0">
    <w:p w14:paraId="0866ED00" w14:textId="77777777" w:rsidR="008D23E4" w:rsidRDefault="008D23E4" w:rsidP="00000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C3D48"/>
    <w:multiLevelType w:val="hybridMultilevel"/>
    <w:tmpl w:val="73087F50"/>
    <w:lvl w:ilvl="0" w:tplc="83B660AE">
      <w:start w:val="1"/>
      <w:numFmt w:val="bullet"/>
      <w:lvlText w:val=""/>
      <w:lvlJc w:val="left"/>
      <w:pPr>
        <w:ind w:left="720" w:hanging="360"/>
      </w:pPr>
      <w:rPr>
        <w:rFonts w:ascii="Symbol" w:hAnsi="Symbol"/>
      </w:rPr>
    </w:lvl>
    <w:lvl w:ilvl="1" w:tplc="71A06302">
      <w:start w:val="1"/>
      <w:numFmt w:val="bullet"/>
      <w:lvlText w:val=""/>
      <w:lvlJc w:val="left"/>
      <w:pPr>
        <w:ind w:left="720" w:hanging="360"/>
      </w:pPr>
      <w:rPr>
        <w:rFonts w:ascii="Symbol" w:hAnsi="Symbol"/>
      </w:rPr>
    </w:lvl>
    <w:lvl w:ilvl="2" w:tplc="DF7E60E0">
      <w:start w:val="1"/>
      <w:numFmt w:val="bullet"/>
      <w:lvlText w:val=""/>
      <w:lvlJc w:val="left"/>
      <w:pPr>
        <w:ind w:left="720" w:hanging="360"/>
      </w:pPr>
      <w:rPr>
        <w:rFonts w:ascii="Symbol" w:hAnsi="Symbol"/>
      </w:rPr>
    </w:lvl>
    <w:lvl w:ilvl="3" w:tplc="E3C6D2E6">
      <w:start w:val="1"/>
      <w:numFmt w:val="bullet"/>
      <w:lvlText w:val=""/>
      <w:lvlJc w:val="left"/>
      <w:pPr>
        <w:ind w:left="720" w:hanging="360"/>
      </w:pPr>
      <w:rPr>
        <w:rFonts w:ascii="Symbol" w:hAnsi="Symbol"/>
      </w:rPr>
    </w:lvl>
    <w:lvl w:ilvl="4" w:tplc="6240A3E0">
      <w:start w:val="1"/>
      <w:numFmt w:val="bullet"/>
      <w:lvlText w:val=""/>
      <w:lvlJc w:val="left"/>
      <w:pPr>
        <w:ind w:left="720" w:hanging="360"/>
      </w:pPr>
      <w:rPr>
        <w:rFonts w:ascii="Symbol" w:hAnsi="Symbol"/>
      </w:rPr>
    </w:lvl>
    <w:lvl w:ilvl="5" w:tplc="5FFE29EA">
      <w:start w:val="1"/>
      <w:numFmt w:val="bullet"/>
      <w:lvlText w:val=""/>
      <w:lvlJc w:val="left"/>
      <w:pPr>
        <w:ind w:left="720" w:hanging="360"/>
      </w:pPr>
      <w:rPr>
        <w:rFonts w:ascii="Symbol" w:hAnsi="Symbol"/>
      </w:rPr>
    </w:lvl>
    <w:lvl w:ilvl="6" w:tplc="6AD4C634">
      <w:start w:val="1"/>
      <w:numFmt w:val="bullet"/>
      <w:lvlText w:val=""/>
      <w:lvlJc w:val="left"/>
      <w:pPr>
        <w:ind w:left="720" w:hanging="360"/>
      </w:pPr>
      <w:rPr>
        <w:rFonts w:ascii="Symbol" w:hAnsi="Symbol"/>
      </w:rPr>
    </w:lvl>
    <w:lvl w:ilvl="7" w:tplc="6FBE3466">
      <w:start w:val="1"/>
      <w:numFmt w:val="bullet"/>
      <w:lvlText w:val=""/>
      <w:lvlJc w:val="left"/>
      <w:pPr>
        <w:ind w:left="720" w:hanging="360"/>
      </w:pPr>
      <w:rPr>
        <w:rFonts w:ascii="Symbol" w:hAnsi="Symbol"/>
      </w:rPr>
    </w:lvl>
    <w:lvl w:ilvl="8" w:tplc="A2C25E34">
      <w:start w:val="1"/>
      <w:numFmt w:val="bullet"/>
      <w:lvlText w:val=""/>
      <w:lvlJc w:val="left"/>
      <w:pPr>
        <w:ind w:left="720" w:hanging="360"/>
      </w:pPr>
      <w:rPr>
        <w:rFonts w:ascii="Symbol" w:hAnsi="Symbol"/>
      </w:rPr>
    </w:lvl>
  </w:abstractNum>
  <w:abstractNum w:abstractNumId="1" w15:restartNumberingAfterBreak="0">
    <w:nsid w:val="39CA4980"/>
    <w:multiLevelType w:val="hybridMultilevel"/>
    <w:tmpl w:val="D820C5F0"/>
    <w:lvl w:ilvl="0" w:tplc="14E297F0">
      <w:start w:val="1"/>
      <w:numFmt w:val="decimal"/>
      <w:lvlText w:val="%1)"/>
      <w:lvlJc w:val="left"/>
      <w:pPr>
        <w:ind w:left="1020" w:hanging="360"/>
      </w:pPr>
    </w:lvl>
    <w:lvl w:ilvl="1" w:tplc="54C693DE">
      <w:start w:val="1"/>
      <w:numFmt w:val="decimal"/>
      <w:lvlText w:val="%2)"/>
      <w:lvlJc w:val="left"/>
      <w:pPr>
        <w:ind w:left="1020" w:hanging="360"/>
      </w:pPr>
    </w:lvl>
    <w:lvl w:ilvl="2" w:tplc="0ED428D8">
      <w:start w:val="1"/>
      <w:numFmt w:val="decimal"/>
      <w:lvlText w:val="%3)"/>
      <w:lvlJc w:val="left"/>
      <w:pPr>
        <w:ind w:left="1020" w:hanging="360"/>
      </w:pPr>
    </w:lvl>
    <w:lvl w:ilvl="3" w:tplc="365AA21E">
      <w:start w:val="1"/>
      <w:numFmt w:val="decimal"/>
      <w:lvlText w:val="%4)"/>
      <w:lvlJc w:val="left"/>
      <w:pPr>
        <w:ind w:left="1020" w:hanging="360"/>
      </w:pPr>
    </w:lvl>
    <w:lvl w:ilvl="4" w:tplc="DBA03C2E">
      <w:start w:val="1"/>
      <w:numFmt w:val="decimal"/>
      <w:lvlText w:val="%5)"/>
      <w:lvlJc w:val="left"/>
      <w:pPr>
        <w:ind w:left="1020" w:hanging="360"/>
      </w:pPr>
    </w:lvl>
    <w:lvl w:ilvl="5" w:tplc="32C05C5A">
      <w:start w:val="1"/>
      <w:numFmt w:val="decimal"/>
      <w:lvlText w:val="%6)"/>
      <w:lvlJc w:val="left"/>
      <w:pPr>
        <w:ind w:left="1020" w:hanging="360"/>
      </w:pPr>
    </w:lvl>
    <w:lvl w:ilvl="6" w:tplc="7BCCCBC6">
      <w:start w:val="1"/>
      <w:numFmt w:val="decimal"/>
      <w:lvlText w:val="%7)"/>
      <w:lvlJc w:val="left"/>
      <w:pPr>
        <w:ind w:left="1020" w:hanging="360"/>
      </w:pPr>
    </w:lvl>
    <w:lvl w:ilvl="7" w:tplc="24646202">
      <w:start w:val="1"/>
      <w:numFmt w:val="decimal"/>
      <w:lvlText w:val="%8)"/>
      <w:lvlJc w:val="left"/>
      <w:pPr>
        <w:ind w:left="1020" w:hanging="360"/>
      </w:pPr>
    </w:lvl>
    <w:lvl w:ilvl="8" w:tplc="71C4CD8A">
      <w:start w:val="1"/>
      <w:numFmt w:val="decimal"/>
      <w:lvlText w:val="%9)"/>
      <w:lvlJc w:val="left"/>
      <w:pPr>
        <w:ind w:left="1020" w:hanging="360"/>
      </w:pPr>
    </w:lvl>
  </w:abstractNum>
  <w:abstractNum w:abstractNumId="2" w15:restartNumberingAfterBreak="0">
    <w:nsid w:val="3F6E2F7F"/>
    <w:multiLevelType w:val="hybridMultilevel"/>
    <w:tmpl w:val="96442F08"/>
    <w:lvl w:ilvl="0" w:tplc="C184A0BE">
      <w:start w:val="1"/>
      <w:numFmt w:val="bullet"/>
      <w:lvlText w:val=""/>
      <w:lvlJc w:val="left"/>
      <w:pPr>
        <w:ind w:left="720" w:hanging="360"/>
      </w:pPr>
      <w:rPr>
        <w:rFonts w:ascii="Symbol" w:hAnsi="Symbol"/>
      </w:rPr>
    </w:lvl>
    <w:lvl w:ilvl="1" w:tplc="16181298">
      <w:start w:val="1"/>
      <w:numFmt w:val="bullet"/>
      <w:lvlText w:val=""/>
      <w:lvlJc w:val="left"/>
      <w:pPr>
        <w:ind w:left="720" w:hanging="360"/>
      </w:pPr>
      <w:rPr>
        <w:rFonts w:ascii="Symbol" w:hAnsi="Symbol"/>
      </w:rPr>
    </w:lvl>
    <w:lvl w:ilvl="2" w:tplc="A24E0E6E">
      <w:start w:val="1"/>
      <w:numFmt w:val="bullet"/>
      <w:lvlText w:val=""/>
      <w:lvlJc w:val="left"/>
      <w:pPr>
        <w:ind w:left="720" w:hanging="360"/>
      </w:pPr>
      <w:rPr>
        <w:rFonts w:ascii="Symbol" w:hAnsi="Symbol"/>
      </w:rPr>
    </w:lvl>
    <w:lvl w:ilvl="3" w:tplc="DCD0A6A2">
      <w:start w:val="1"/>
      <w:numFmt w:val="bullet"/>
      <w:lvlText w:val=""/>
      <w:lvlJc w:val="left"/>
      <w:pPr>
        <w:ind w:left="720" w:hanging="360"/>
      </w:pPr>
      <w:rPr>
        <w:rFonts w:ascii="Symbol" w:hAnsi="Symbol"/>
      </w:rPr>
    </w:lvl>
    <w:lvl w:ilvl="4" w:tplc="20B63CBE">
      <w:start w:val="1"/>
      <w:numFmt w:val="bullet"/>
      <w:lvlText w:val=""/>
      <w:lvlJc w:val="left"/>
      <w:pPr>
        <w:ind w:left="720" w:hanging="360"/>
      </w:pPr>
      <w:rPr>
        <w:rFonts w:ascii="Symbol" w:hAnsi="Symbol"/>
      </w:rPr>
    </w:lvl>
    <w:lvl w:ilvl="5" w:tplc="D1DA3EF0">
      <w:start w:val="1"/>
      <w:numFmt w:val="bullet"/>
      <w:lvlText w:val=""/>
      <w:lvlJc w:val="left"/>
      <w:pPr>
        <w:ind w:left="720" w:hanging="360"/>
      </w:pPr>
      <w:rPr>
        <w:rFonts w:ascii="Symbol" w:hAnsi="Symbol"/>
      </w:rPr>
    </w:lvl>
    <w:lvl w:ilvl="6" w:tplc="043822EA">
      <w:start w:val="1"/>
      <w:numFmt w:val="bullet"/>
      <w:lvlText w:val=""/>
      <w:lvlJc w:val="left"/>
      <w:pPr>
        <w:ind w:left="720" w:hanging="360"/>
      </w:pPr>
      <w:rPr>
        <w:rFonts w:ascii="Symbol" w:hAnsi="Symbol"/>
      </w:rPr>
    </w:lvl>
    <w:lvl w:ilvl="7" w:tplc="CC9871B0">
      <w:start w:val="1"/>
      <w:numFmt w:val="bullet"/>
      <w:lvlText w:val=""/>
      <w:lvlJc w:val="left"/>
      <w:pPr>
        <w:ind w:left="720" w:hanging="360"/>
      </w:pPr>
      <w:rPr>
        <w:rFonts w:ascii="Symbol" w:hAnsi="Symbol"/>
      </w:rPr>
    </w:lvl>
    <w:lvl w:ilvl="8" w:tplc="CF241248">
      <w:start w:val="1"/>
      <w:numFmt w:val="bullet"/>
      <w:lvlText w:val=""/>
      <w:lvlJc w:val="left"/>
      <w:pPr>
        <w:ind w:left="720" w:hanging="360"/>
      </w:pPr>
      <w:rPr>
        <w:rFonts w:ascii="Symbol" w:hAnsi="Symbol"/>
      </w:rPr>
    </w:lvl>
  </w:abstractNum>
  <w:abstractNum w:abstractNumId="3" w15:restartNumberingAfterBreak="0">
    <w:nsid w:val="417D1F36"/>
    <w:multiLevelType w:val="hybridMultilevel"/>
    <w:tmpl w:val="11648E2A"/>
    <w:lvl w:ilvl="0" w:tplc="59964FEE">
      <w:start w:val="1"/>
      <w:numFmt w:val="bullet"/>
      <w:lvlText w:val=""/>
      <w:lvlJc w:val="left"/>
      <w:pPr>
        <w:ind w:left="1020" w:hanging="360"/>
      </w:pPr>
      <w:rPr>
        <w:rFonts w:ascii="Symbol" w:hAnsi="Symbol"/>
      </w:rPr>
    </w:lvl>
    <w:lvl w:ilvl="1" w:tplc="E45C42BE">
      <w:start w:val="1"/>
      <w:numFmt w:val="bullet"/>
      <w:lvlText w:val=""/>
      <w:lvlJc w:val="left"/>
      <w:pPr>
        <w:ind w:left="1020" w:hanging="360"/>
      </w:pPr>
      <w:rPr>
        <w:rFonts w:ascii="Symbol" w:hAnsi="Symbol"/>
      </w:rPr>
    </w:lvl>
    <w:lvl w:ilvl="2" w:tplc="F53E11F6">
      <w:start w:val="1"/>
      <w:numFmt w:val="bullet"/>
      <w:lvlText w:val=""/>
      <w:lvlJc w:val="left"/>
      <w:pPr>
        <w:ind w:left="1020" w:hanging="360"/>
      </w:pPr>
      <w:rPr>
        <w:rFonts w:ascii="Symbol" w:hAnsi="Symbol"/>
      </w:rPr>
    </w:lvl>
    <w:lvl w:ilvl="3" w:tplc="7982EE88">
      <w:start w:val="1"/>
      <w:numFmt w:val="bullet"/>
      <w:lvlText w:val=""/>
      <w:lvlJc w:val="left"/>
      <w:pPr>
        <w:ind w:left="1020" w:hanging="360"/>
      </w:pPr>
      <w:rPr>
        <w:rFonts w:ascii="Symbol" w:hAnsi="Symbol"/>
      </w:rPr>
    </w:lvl>
    <w:lvl w:ilvl="4" w:tplc="59FA1E3A">
      <w:start w:val="1"/>
      <w:numFmt w:val="bullet"/>
      <w:lvlText w:val=""/>
      <w:lvlJc w:val="left"/>
      <w:pPr>
        <w:ind w:left="1020" w:hanging="360"/>
      </w:pPr>
      <w:rPr>
        <w:rFonts w:ascii="Symbol" w:hAnsi="Symbol"/>
      </w:rPr>
    </w:lvl>
    <w:lvl w:ilvl="5" w:tplc="DB4CB008">
      <w:start w:val="1"/>
      <w:numFmt w:val="bullet"/>
      <w:lvlText w:val=""/>
      <w:lvlJc w:val="left"/>
      <w:pPr>
        <w:ind w:left="1020" w:hanging="360"/>
      </w:pPr>
      <w:rPr>
        <w:rFonts w:ascii="Symbol" w:hAnsi="Symbol"/>
      </w:rPr>
    </w:lvl>
    <w:lvl w:ilvl="6" w:tplc="C020014A">
      <w:start w:val="1"/>
      <w:numFmt w:val="bullet"/>
      <w:lvlText w:val=""/>
      <w:lvlJc w:val="left"/>
      <w:pPr>
        <w:ind w:left="1020" w:hanging="360"/>
      </w:pPr>
      <w:rPr>
        <w:rFonts w:ascii="Symbol" w:hAnsi="Symbol"/>
      </w:rPr>
    </w:lvl>
    <w:lvl w:ilvl="7" w:tplc="E51CF614">
      <w:start w:val="1"/>
      <w:numFmt w:val="bullet"/>
      <w:lvlText w:val=""/>
      <w:lvlJc w:val="left"/>
      <w:pPr>
        <w:ind w:left="1020" w:hanging="360"/>
      </w:pPr>
      <w:rPr>
        <w:rFonts w:ascii="Symbol" w:hAnsi="Symbol"/>
      </w:rPr>
    </w:lvl>
    <w:lvl w:ilvl="8" w:tplc="2864E716">
      <w:start w:val="1"/>
      <w:numFmt w:val="bullet"/>
      <w:lvlText w:val=""/>
      <w:lvlJc w:val="left"/>
      <w:pPr>
        <w:ind w:left="1020" w:hanging="360"/>
      </w:pPr>
      <w:rPr>
        <w:rFonts w:ascii="Symbol" w:hAnsi="Symbol"/>
      </w:rPr>
    </w:lvl>
  </w:abstractNum>
  <w:abstractNum w:abstractNumId="4" w15:restartNumberingAfterBreak="0">
    <w:nsid w:val="63E34314"/>
    <w:multiLevelType w:val="hybridMultilevel"/>
    <w:tmpl w:val="40069476"/>
    <w:lvl w:ilvl="0" w:tplc="0CC68008">
      <w:start w:val="1"/>
      <w:numFmt w:val="bullet"/>
      <w:lvlText w:val=""/>
      <w:lvlJc w:val="left"/>
      <w:pPr>
        <w:ind w:left="720" w:hanging="360"/>
      </w:pPr>
      <w:rPr>
        <w:rFonts w:ascii="Symbol" w:hAnsi="Symbol"/>
      </w:rPr>
    </w:lvl>
    <w:lvl w:ilvl="1" w:tplc="25744FCA">
      <w:start w:val="1"/>
      <w:numFmt w:val="bullet"/>
      <w:lvlText w:val=""/>
      <w:lvlJc w:val="left"/>
      <w:pPr>
        <w:ind w:left="720" w:hanging="360"/>
      </w:pPr>
      <w:rPr>
        <w:rFonts w:ascii="Symbol" w:hAnsi="Symbol"/>
      </w:rPr>
    </w:lvl>
    <w:lvl w:ilvl="2" w:tplc="7B34EB62">
      <w:start w:val="1"/>
      <w:numFmt w:val="bullet"/>
      <w:lvlText w:val=""/>
      <w:lvlJc w:val="left"/>
      <w:pPr>
        <w:ind w:left="720" w:hanging="360"/>
      </w:pPr>
      <w:rPr>
        <w:rFonts w:ascii="Symbol" w:hAnsi="Symbol"/>
      </w:rPr>
    </w:lvl>
    <w:lvl w:ilvl="3" w:tplc="CB2A88FA">
      <w:start w:val="1"/>
      <w:numFmt w:val="bullet"/>
      <w:lvlText w:val=""/>
      <w:lvlJc w:val="left"/>
      <w:pPr>
        <w:ind w:left="720" w:hanging="360"/>
      </w:pPr>
      <w:rPr>
        <w:rFonts w:ascii="Symbol" w:hAnsi="Symbol"/>
      </w:rPr>
    </w:lvl>
    <w:lvl w:ilvl="4" w:tplc="7E5634E2">
      <w:start w:val="1"/>
      <w:numFmt w:val="bullet"/>
      <w:lvlText w:val=""/>
      <w:lvlJc w:val="left"/>
      <w:pPr>
        <w:ind w:left="720" w:hanging="360"/>
      </w:pPr>
      <w:rPr>
        <w:rFonts w:ascii="Symbol" w:hAnsi="Symbol"/>
      </w:rPr>
    </w:lvl>
    <w:lvl w:ilvl="5" w:tplc="1B667FE4">
      <w:start w:val="1"/>
      <w:numFmt w:val="bullet"/>
      <w:lvlText w:val=""/>
      <w:lvlJc w:val="left"/>
      <w:pPr>
        <w:ind w:left="720" w:hanging="360"/>
      </w:pPr>
      <w:rPr>
        <w:rFonts w:ascii="Symbol" w:hAnsi="Symbol"/>
      </w:rPr>
    </w:lvl>
    <w:lvl w:ilvl="6" w:tplc="E4983160">
      <w:start w:val="1"/>
      <w:numFmt w:val="bullet"/>
      <w:lvlText w:val=""/>
      <w:lvlJc w:val="left"/>
      <w:pPr>
        <w:ind w:left="720" w:hanging="360"/>
      </w:pPr>
      <w:rPr>
        <w:rFonts w:ascii="Symbol" w:hAnsi="Symbol"/>
      </w:rPr>
    </w:lvl>
    <w:lvl w:ilvl="7" w:tplc="A62ECD08">
      <w:start w:val="1"/>
      <w:numFmt w:val="bullet"/>
      <w:lvlText w:val=""/>
      <w:lvlJc w:val="left"/>
      <w:pPr>
        <w:ind w:left="720" w:hanging="360"/>
      </w:pPr>
      <w:rPr>
        <w:rFonts w:ascii="Symbol" w:hAnsi="Symbol"/>
      </w:rPr>
    </w:lvl>
    <w:lvl w:ilvl="8" w:tplc="256E41FE">
      <w:start w:val="1"/>
      <w:numFmt w:val="bullet"/>
      <w:lvlText w:val=""/>
      <w:lvlJc w:val="left"/>
      <w:pPr>
        <w:ind w:left="720" w:hanging="360"/>
      </w:pPr>
      <w:rPr>
        <w:rFonts w:ascii="Symbol" w:hAnsi="Symbol"/>
      </w:rPr>
    </w:lvl>
  </w:abstractNum>
  <w:num w:numId="1" w16cid:durableId="1663192958">
    <w:abstractNumId w:val="1"/>
  </w:num>
  <w:num w:numId="2" w16cid:durableId="1879077113">
    <w:abstractNumId w:val="3"/>
  </w:num>
  <w:num w:numId="3" w16cid:durableId="1457289671">
    <w:abstractNumId w:val="2"/>
  </w:num>
  <w:num w:numId="4" w16cid:durableId="453254383">
    <w:abstractNumId w:val="4"/>
  </w:num>
  <w:num w:numId="5" w16cid:durableId="612597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A1C"/>
    <w:rsid w:val="00000177"/>
    <w:rsid w:val="00003786"/>
    <w:rsid w:val="000040DF"/>
    <w:rsid w:val="000056BF"/>
    <w:rsid w:val="00010111"/>
    <w:rsid w:val="000107F9"/>
    <w:rsid w:val="00012EDA"/>
    <w:rsid w:val="00016DDE"/>
    <w:rsid w:val="00022316"/>
    <w:rsid w:val="00027DEF"/>
    <w:rsid w:val="000314F6"/>
    <w:rsid w:val="000343CB"/>
    <w:rsid w:val="00043BE7"/>
    <w:rsid w:val="00054CA3"/>
    <w:rsid w:val="00075385"/>
    <w:rsid w:val="00083B24"/>
    <w:rsid w:val="00092352"/>
    <w:rsid w:val="0009354C"/>
    <w:rsid w:val="00097ADD"/>
    <w:rsid w:val="000A0DBB"/>
    <w:rsid w:val="000B50B3"/>
    <w:rsid w:val="000C0225"/>
    <w:rsid w:val="000C16A6"/>
    <w:rsid w:val="000C232E"/>
    <w:rsid w:val="000C2A5B"/>
    <w:rsid w:val="000D0B1B"/>
    <w:rsid w:val="000D726F"/>
    <w:rsid w:val="000D737B"/>
    <w:rsid w:val="00103A28"/>
    <w:rsid w:val="00113998"/>
    <w:rsid w:val="001209A1"/>
    <w:rsid w:val="00145116"/>
    <w:rsid w:val="00146B1D"/>
    <w:rsid w:val="00152B6C"/>
    <w:rsid w:val="00160898"/>
    <w:rsid w:val="00166B86"/>
    <w:rsid w:val="0018385A"/>
    <w:rsid w:val="001839F0"/>
    <w:rsid w:val="00191DB0"/>
    <w:rsid w:val="001A3643"/>
    <w:rsid w:val="001A3F20"/>
    <w:rsid w:val="001B20DB"/>
    <w:rsid w:val="001B5A3B"/>
    <w:rsid w:val="001B7455"/>
    <w:rsid w:val="001E5C2C"/>
    <w:rsid w:val="001F3840"/>
    <w:rsid w:val="00202D81"/>
    <w:rsid w:val="0020439C"/>
    <w:rsid w:val="00240FE7"/>
    <w:rsid w:val="00242A62"/>
    <w:rsid w:val="002512C6"/>
    <w:rsid w:val="002549F9"/>
    <w:rsid w:val="00276EDF"/>
    <w:rsid w:val="00294316"/>
    <w:rsid w:val="002A47FE"/>
    <w:rsid w:val="002B0D28"/>
    <w:rsid w:val="002D370C"/>
    <w:rsid w:val="002E622E"/>
    <w:rsid w:val="003017A4"/>
    <w:rsid w:val="00306BA1"/>
    <w:rsid w:val="003106E3"/>
    <w:rsid w:val="00311256"/>
    <w:rsid w:val="003122C6"/>
    <w:rsid w:val="00314DE6"/>
    <w:rsid w:val="00316F6A"/>
    <w:rsid w:val="00320AD0"/>
    <w:rsid w:val="00331F96"/>
    <w:rsid w:val="0035530B"/>
    <w:rsid w:val="00360A62"/>
    <w:rsid w:val="003661D7"/>
    <w:rsid w:val="00367642"/>
    <w:rsid w:val="003701A3"/>
    <w:rsid w:val="00384413"/>
    <w:rsid w:val="00384BE3"/>
    <w:rsid w:val="003A0E04"/>
    <w:rsid w:val="003A6E8B"/>
    <w:rsid w:val="003B0FF4"/>
    <w:rsid w:val="003B7424"/>
    <w:rsid w:val="003C7844"/>
    <w:rsid w:val="003E6084"/>
    <w:rsid w:val="003F00D6"/>
    <w:rsid w:val="004017CF"/>
    <w:rsid w:val="00406F6B"/>
    <w:rsid w:val="0041590B"/>
    <w:rsid w:val="00417701"/>
    <w:rsid w:val="00427C1F"/>
    <w:rsid w:val="0043082C"/>
    <w:rsid w:val="00432124"/>
    <w:rsid w:val="0044684B"/>
    <w:rsid w:val="00461CB6"/>
    <w:rsid w:val="00483024"/>
    <w:rsid w:val="004850C6"/>
    <w:rsid w:val="0049504B"/>
    <w:rsid w:val="004B4334"/>
    <w:rsid w:val="004B5961"/>
    <w:rsid w:val="004B5D99"/>
    <w:rsid w:val="004C0CD8"/>
    <w:rsid w:val="004C6653"/>
    <w:rsid w:val="004D21B9"/>
    <w:rsid w:val="004D71CE"/>
    <w:rsid w:val="004E1172"/>
    <w:rsid w:val="004E6368"/>
    <w:rsid w:val="004F135C"/>
    <w:rsid w:val="004F7C94"/>
    <w:rsid w:val="00527FFD"/>
    <w:rsid w:val="005413A6"/>
    <w:rsid w:val="00576B2B"/>
    <w:rsid w:val="005935A7"/>
    <w:rsid w:val="005973D8"/>
    <w:rsid w:val="005A1AB6"/>
    <w:rsid w:val="005A572F"/>
    <w:rsid w:val="005B78C7"/>
    <w:rsid w:val="005C03D6"/>
    <w:rsid w:val="005C5887"/>
    <w:rsid w:val="005F16D8"/>
    <w:rsid w:val="005F2D28"/>
    <w:rsid w:val="005F7869"/>
    <w:rsid w:val="0060032E"/>
    <w:rsid w:val="006029B8"/>
    <w:rsid w:val="00604F70"/>
    <w:rsid w:val="0061259A"/>
    <w:rsid w:val="00625357"/>
    <w:rsid w:val="00627644"/>
    <w:rsid w:val="00654247"/>
    <w:rsid w:val="00674263"/>
    <w:rsid w:val="006A0612"/>
    <w:rsid w:val="006C688A"/>
    <w:rsid w:val="006C792C"/>
    <w:rsid w:val="006D0968"/>
    <w:rsid w:val="006D41D7"/>
    <w:rsid w:val="006E0A26"/>
    <w:rsid w:val="006E29E0"/>
    <w:rsid w:val="006E4C25"/>
    <w:rsid w:val="006E4C64"/>
    <w:rsid w:val="006E6485"/>
    <w:rsid w:val="006F2EE9"/>
    <w:rsid w:val="007050E3"/>
    <w:rsid w:val="007206FA"/>
    <w:rsid w:val="00725EDB"/>
    <w:rsid w:val="00744ACF"/>
    <w:rsid w:val="00747AA5"/>
    <w:rsid w:val="0076516E"/>
    <w:rsid w:val="007708B9"/>
    <w:rsid w:val="00775E54"/>
    <w:rsid w:val="007836F6"/>
    <w:rsid w:val="00793835"/>
    <w:rsid w:val="00793DB4"/>
    <w:rsid w:val="007968FA"/>
    <w:rsid w:val="007A4ADD"/>
    <w:rsid w:val="007C3CC3"/>
    <w:rsid w:val="007F2DC1"/>
    <w:rsid w:val="007F42BF"/>
    <w:rsid w:val="0081240F"/>
    <w:rsid w:val="00814BFD"/>
    <w:rsid w:val="00844C61"/>
    <w:rsid w:val="00854AD1"/>
    <w:rsid w:val="00861F2A"/>
    <w:rsid w:val="0086419D"/>
    <w:rsid w:val="00884AE9"/>
    <w:rsid w:val="00892344"/>
    <w:rsid w:val="008A0C4E"/>
    <w:rsid w:val="008A20F6"/>
    <w:rsid w:val="008B015B"/>
    <w:rsid w:val="008B5072"/>
    <w:rsid w:val="008D18C7"/>
    <w:rsid w:val="008D23E4"/>
    <w:rsid w:val="008D3677"/>
    <w:rsid w:val="008D70A1"/>
    <w:rsid w:val="008D724A"/>
    <w:rsid w:val="008F1AB6"/>
    <w:rsid w:val="00904C12"/>
    <w:rsid w:val="009100E7"/>
    <w:rsid w:val="00910E7D"/>
    <w:rsid w:val="00916A1C"/>
    <w:rsid w:val="0092036D"/>
    <w:rsid w:val="00926B2E"/>
    <w:rsid w:val="00944579"/>
    <w:rsid w:val="009535B0"/>
    <w:rsid w:val="009559D8"/>
    <w:rsid w:val="00963F25"/>
    <w:rsid w:val="00977FDF"/>
    <w:rsid w:val="00996C99"/>
    <w:rsid w:val="009A474A"/>
    <w:rsid w:val="009D6F02"/>
    <w:rsid w:val="009E5988"/>
    <w:rsid w:val="00A07D1E"/>
    <w:rsid w:val="00A07D9B"/>
    <w:rsid w:val="00A11C6D"/>
    <w:rsid w:val="00A25A8C"/>
    <w:rsid w:val="00A25C05"/>
    <w:rsid w:val="00A2676C"/>
    <w:rsid w:val="00A308A9"/>
    <w:rsid w:val="00A36650"/>
    <w:rsid w:val="00A433A2"/>
    <w:rsid w:val="00A44693"/>
    <w:rsid w:val="00A66B27"/>
    <w:rsid w:val="00A90BB6"/>
    <w:rsid w:val="00A96EE5"/>
    <w:rsid w:val="00AA267B"/>
    <w:rsid w:val="00AB0143"/>
    <w:rsid w:val="00AB3643"/>
    <w:rsid w:val="00AC47D5"/>
    <w:rsid w:val="00AE35F1"/>
    <w:rsid w:val="00AE6098"/>
    <w:rsid w:val="00AF67D3"/>
    <w:rsid w:val="00B05583"/>
    <w:rsid w:val="00B05C91"/>
    <w:rsid w:val="00B07C5A"/>
    <w:rsid w:val="00B17205"/>
    <w:rsid w:val="00B24430"/>
    <w:rsid w:val="00B34261"/>
    <w:rsid w:val="00B4097E"/>
    <w:rsid w:val="00B44F90"/>
    <w:rsid w:val="00B51321"/>
    <w:rsid w:val="00B57DD9"/>
    <w:rsid w:val="00B71661"/>
    <w:rsid w:val="00B91102"/>
    <w:rsid w:val="00B92E98"/>
    <w:rsid w:val="00B96A90"/>
    <w:rsid w:val="00BB178A"/>
    <w:rsid w:val="00BC0BF8"/>
    <w:rsid w:val="00BC4052"/>
    <w:rsid w:val="00BD788E"/>
    <w:rsid w:val="00BF0FAE"/>
    <w:rsid w:val="00BF35EA"/>
    <w:rsid w:val="00BF5583"/>
    <w:rsid w:val="00C13C85"/>
    <w:rsid w:val="00C17147"/>
    <w:rsid w:val="00C42FB0"/>
    <w:rsid w:val="00C43714"/>
    <w:rsid w:val="00C503BA"/>
    <w:rsid w:val="00C77BFF"/>
    <w:rsid w:val="00C77C28"/>
    <w:rsid w:val="00C851DA"/>
    <w:rsid w:val="00C87B6F"/>
    <w:rsid w:val="00CA09E7"/>
    <w:rsid w:val="00CA23FC"/>
    <w:rsid w:val="00CB13BF"/>
    <w:rsid w:val="00CC1492"/>
    <w:rsid w:val="00CC7A4F"/>
    <w:rsid w:val="00CE508D"/>
    <w:rsid w:val="00CF0E2D"/>
    <w:rsid w:val="00CF5725"/>
    <w:rsid w:val="00D0484A"/>
    <w:rsid w:val="00D06176"/>
    <w:rsid w:val="00D1226B"/>
    <w:rsid w:val="00D17425"/>
    <w:rsid w:val="00D43BBA"/>
    <w:rsid w:val="00D47303"/>
    <w:rsid w:val="00D55C5F"/>
    <w:rsid w:val="00D81A37"/>
    <w:rsid w:val="00D86A25"/>
    <w:rsid w:val="00DB2A81"/>
    <w:rsid w:val="00DE0175"/>
    <w:rsid w:val="00DE1EF1"/>
    <w:rsid w:val="00DE65FC"/>
    <w:rsid w:val="00DF0FD0"/>
    <w:rsid w:val="00E04003"/>
    <w:rsid w:val="00E21F03"/>
    <w:rsid w:val="00E42FB1"/>
    <w:rsid w:val="00E43069"/>
    <w:rsid w:val="00E46C5D"/>
    <w:rsid w:val="00E545B1"/>
    <w:rsid w:val="00E57922"/>
    <w:rsid w:val="00E678C6"/>
    <w:rsid w:val="00E73E66"/>
    <w:rsid w:val="00E777C8"/>
    <w:rsid w:val="00E814E4"/>
    <w:rsid w:val="00E81ABB"/>
    <w:rsid w:val="00E8238E"/>
    <w:rsid w:val="00EB43DC"/>
    <w:rsid w:val="00ED3AF3"/>
    <w:rsid w:val="00ED46FB"/>
    <w:rsid w:val="00EE6825"/>
    <w:rsid w:val="00EF0E1D"/>
    <w:rsid w:val="00EF4C78"/>
    <w:rsid w:val="00EF67F9"/>
    <w:rsid w:val="00F025F8"/>
    <w:rsid w:val="00F02CA6"/>
    <w:rsid w:val="00F1621E"/>
    <w:rsid w:val="00F232AE"/>
    <w:rsid w:val="00F23336"/>
    <w:rsid w:val="00F247B0"/>
    <w:rsid w:val="00F34975"/>
    <w:rsid w:val="00F41373"/>
    <w:rsid w:val="00F5517D"/>
    <w:rsid w:val="00F56043"/>
    <w:rsid w:val="00F6265E"/>
    <w:rsid w:val="00F97186"/>
    <w:rsid w:val="00FA62BC"/>
    <w:rsid w:val="00FB7945"/>
    <w:rsid w:val="00FC20EE"/>
    <w:rsid w:val="00FD426F"/>
    <w:rsid w:val="00FD6C38"/>
    <w:rsid w:val="00FE650B"/>
    <w:rsid w:val="00FF4F33"/>
    <w:rsid w:val="00FF76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6F1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916A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16A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16A1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16A1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16A1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16A1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16A1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16A1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16A1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16A1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16A1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16A1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16A1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16A1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16A1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16A1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16A1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16A1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16A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16A1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16A1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16A1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16A1C"/>
    <w:pPr>
      <w:spacing w:before="160"/>
      <w:jc w:val="center"/>
    </w:pPr>
    <w:rPr>
      <w:i/>
      <w:iCs/>
      <w:color w:val="404040" w:themeColor="text1" w:themeTint="BF"/>
    </w:rPr>
  </w:style>
  <w:style w:type="character" w:customStyle="1" w:styleId="TsitaatMrk">
    <w:name w:val="Tsitaat Märk"/>
    <w:basedOn w:val="Liguvaikefont"/>
    <w:link w:val="Tsitaat"/>
    <w:uiPriority w:val="29"/>
    <w:rsid w:val="00916A1C"/>
    <w:rPr>
      <w:i/>
      <w:iCs/>
      <w:color w:val="404040" w:themeColor="text1" w:themeTint="BF"/>
    </w:rPr>
  </w:style>
  <w:style w:type="paragraph" w:styleId="Loendilik">
    <w:name w:val="List Paragraph"/>
    <w:basedOn w:val="Normaallaad"/>
    <w:uiPriority w:val="34"/>
    <w:qFormat/>
    <w:rsid w:val="00916A1C"/>
    <w:pPr>
      <w:ind w:left="720"/>
      <w:contextualSpacing/>
    </w:pPr>
  </w:style>
  <w:style w:type="character" w:styleId="Selgeltmrgatavrhutus">
    <w:name w:val="Intense Emphasis"/>
    <w:basedOn w:val="Liguvaikefont"/>
    <w:uiPriority w:val="21"/>
    <w:qFormat/>
    <w:rsid w:val="00916A1C"/>
    <w:rPr>
      <w:i/>
      <w:iCs/>
      <w:color w:val="0F4761" w:themeColor="accent1" w:themeShade="BF"/>
    </w:rPr>
  </w:style>
  <w:style w:type="paragraph" w:styleId="Selgeltmrgatavtsitaat">
    <w:name w:val="Intense Quote"/>
    <w:basedOn w:val="Normaallaad"/>
    <w:next w:val="Normaallaad"/>
    <w:link w:val="SelgeltmrgatavtsitaatMrk"/>
    <w:uiPriority w:val="30"/>
    <w:qFormat/>
    <w:rsid w:val="00916A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16A1C"/>
    <w:rPr>
      <w:i/>
      <w:iCs/>
      <w:color w:val="0F4761" w:themeColor="accent1" w:themeShade="BF"/>
    </w:rPr>
  </w:style>
  <w:style w:type="character" w:styleId="Selgeltmrgatavviide">
    <w:name w:val="Intense Reference"/>
    <w:basedOn w:val="Liguvaikefont"/>
    <w:uiPriority w:val="32"/>
    <w:qFormat/>
    <w:rsid w:val="00916A1C"/>
    <w:rPr>
      <w:b/>
      <w:bCs/>
      <w:smallCaps/>
      <w:color w:val="0F4761" w:themeColor="accent1" w:themeShade="BF"/>
      <w:spacing w:val="5"/>
    </w:rPr>
  </w:style>
  <w:style w:type="paragraph" w:styleId="Vahedeta">
    <w:name w:val="No Spacing"/>
    <w:uiPriority w:val="1"/>
    <w:qFormat/>
    <w:rsid w:val="00916A1C"/>
    <w:pPr>
      <w:spacing w:after="0" w:line="240" w:lineRule="auto"/>
    </w:pPr>
  </w:style>
  <w:style w:type="character" w:styleId="Kommentaariviide">
    <w:name w:val="annotation reference"/>
    <w:basedOn w:val="Liguvaikefont"/>
    <w:uiPriority w:val="99"/>
    <w:semiHidden/>
    <w:unhideWhenUsed/>
    <w:rsid w:val="00483024"/>
    <w:rPr>
      <w:sz w:val="16"/>
      <w:szCs w:val="16"/>
    </w:rPr>
  </w:style>
  <w:style w:type="paragraph" w:styleId="Kommentaaritekst">
    <w:name w:val="annotation text"/>
    <w:basedOn w:val="Normaallaad"/>
    <w:link w:val="KommentaaritekstMrk"/>
    <w:uiPriority w:val="99"/>
    <w:unhideWhenUsed/>
    <w:rsid w:val="00483024"/>
    <w:pPr>
      <w:spacing w:line="240" w:lineRule="auto"/>
    </w:pPr>
    <w:rPr>
      <w:sz w:val="20"/>
      <w:szCs w:val="20"/>
    </w:rPr>
  </w:style>
  <w:style w:type="character" w:customStyle="1" w:styleId="KommentaaritekstMrk">
    <w:name w:val="Kommentaari tekst Märk"/>
    <w:basedOn w:val="Liguvaikefont"/>
    <w:link w:val="Kommentaaritekst"/>
    <w:uiPriority w:val="99"/>
    <w:rsid w:val="00483024"/>
    <w:rPr>
      <w:sz w:val="20"/>
      <w:szCs w:val="20"/>
    </w:rPr>
  </w:style>
  <w:style w:type="paragraph" w:styleId="Kommentaariteema">
    <w:name w:val="annotation subject"/>
    <w:basedOn w:val="Kommentaaritekst"/>
    <w:next w:val="Kommentaaritekst"/>
    <w:link w:val="KommentaariteemaMrk"/>
    <w:uiPriority w:val="99"/>
    <w:semiHidden/>
    <w:unhideWhenUsed/>
    <w:rsid w:val="00483024"/>
    <w:rPr>
      <w:b/>
      <w:bCs/>
    </w:rPr>
  </w:style>
  <w:style w:type="character" w:customStyle="1" w:styleId="KommentaariteemaMrk">
    <w:name w:val="Kommentaari teema Märk"/>
    <w:basedOn w:val="KommentaaritekstMrk"/>
    <w:link w:val="Kommentaariteema"/>
    <w:uiPriority w:val="99"/>
    <w:semiHidden/>
    <w:rsid w:val="00483024"/>
    <w:rPr>
      <w:b/>
      <w:bCs/>
      <w:sz w:val="20"/>
      <w:szCs w:val="20"/>
    </w:rPr>
  </w:style>
  <w:style w:type="paragraph" w:styleId="Redaktsioon">
    <w:name w:val="Revision"/>
    <w:hidden/>
    <w:uiPriority w:val="99"/>
    <w:semiHidden/>
    <w:rsid w:val="00861F2A"/>
    <w:pPr>
      <w:spacing w:after="0" w:line="240" w:lineRule="auto"/>
    </w:pPr>
  </w:style>
  <w:style w:type="paragraph" w:customStyle="1" w:styleId="pf0">
    <w:name w:val="pf0"/>
    <w:basedOn w:val="Normaallaad"/>
    <w:rsid w:val="007968FA"/>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7968FA"/>
    <w:rPr>
      <w:rFonts w:ascii="Segoe UI" w:hAnsi="Segoe UI" w:cs="Segoe UI" w:hint="default"/>
      <w:sz w:val="18"/>
      <w:szCs w:val="18"/>
    </w:rPr>
  </w:style>
  <w:style w:type="paragraph" w:styleId="Pis">
    <w:name w:val="header"/>
    <w:basedOn w:val="Normaallaad"/>
    <w:link w:val="PisMrk"/>
    <w:uiPriority w:val="99"/>
    <w:unhideWhenUsed/>
    <w:rsid w:val="00000177"/>
    <w:pPr>
      <w:tabs>
        <w:tab w:val="center" w:pos="4536"/>
        <w:tab w:val="right" w:pos="9072"/>
      </w:tabs>
      <w:spacing w:after="0" w:line="240" w:lineRule="auto"/>
    </w:pPr>
  </w:style>
  <w:style w:type="character" w:customStyle="1" w:styleId="PisMrk">
    <w:name w:val="Päis Märk"/>
    <w:basedOn w:val="Liguvaikefont"/>
    <w:link w:val="Pis"/>
    <w:uiPriority w:val="99"/>
    <w:rsid w:val="00000177"/>
  </w:style>
  <w:style w:type="paragraph" w:styleId="Jalus">
    <w:name w:val="footer"/>
    <w:basedOn w:val="Normaallaad"/>
    <w:link w:val="JalusMrk"/>
    <w:uiPriority w:val="99"/>
    <w:unhideWhenUsed/>
    <w:rsid w:val="00000177"/>
    <w:pPr>
      <w:tabs>
        <w:tab w:val="center" w:pos="4536"/>
        <w:tab w:val="right" w:pos="9072"/>
      </w:tabs>
      <w:spacing w:after="0" w:line="240" w:lineRule="auto"/>
    </w:pPr>
  </w:style>
  <w:style w:type="character" w:customStyle="1" w:styleId="JalusMrk">
    <w:name w:val="Jalus Märk"/>
    <w:basedOn w:val="Liguvaikefont"/>
    <w:link w:val="Jalus"/>
    <w:uiPriority w:val="99"/>
    <w:rsid w:val="00000177"/>
  </w:style>
  <w:style w:type="character" w:styleId="Hperlink">
    <w:name w:val="Hyperlink"/>
    <w:basedOn w:val="Liguvaikefont"/>
    <w:uiPriority w:val="99"/>
    <w:unhideWhenUsed/>
    <w:rsid w:val="00F025F8"/>
    <w:rPr>
      <w:color w:val="467886" w:themeColor="hyperlink"/>
      <w:u w:val="single"/>
    </w:rPr>
  </w:style>
  <w:style w:type="character" w:styleId="Lahendamatamainimine">
    <w:name w:val="Unresolved Mention"/>
    <w:basedOn w:val="Liguvaikefont"/>
    <w:uiPriority w:val="99"/>
    <w:semiHidden/>
    <w:unhideWhenUsed/>
    <w:rsid w:val="00F02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98544">
      <w:bodyDiv w:val="1"/>
      <w:marLeft w:val="0"/>
      <w:marRight w:val="0"/>
      <w:marTop w:val="0"/>
      <w:marBottom w:val="0"/>
      <w:divBdr>
        <w:top w:val="none" w:sz="0" w:space="0" w:color="auto"/>
        <w:left w:val="none" w:sz="0" w:space="0" w:color="auto"/>
        <w:bottom w:val="none" w:sz="0" w:space="0" w:color="auto"/>
        <w:right w:val="none" w:sz="0" w:space="0" w:color="auto"/>
      </w:divBdr>
    </w:div>
    <w:div w:id="146187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1F8A1-A6AD-438F-A1DC-36E602DB9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2069</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2024-09-05T06:57:00Z</dcterms:created>
  <dcterms:modified xsi:type="dcterms:W3CDTF">2024-09-05T06:57:00Z</dcterms:modified>
</cp:coreProperties>
</file>